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80AAD8" w14:textId="74C5ACF8" w:rsidR="00DC5057" w:rsidRDefault="00DC5057" w:rsidP="00BD1A25">
      <w:pPr>
        <w:jc w:val="right"/>
        <w:rPr>
          <w:bCs/>
        </w:rPr>
      </w:pPr>
      <w:r w:rsidRPr="00BB741C">
        <w:rPr>
          <w:bCs/>
        </w:rPr>
        <w:t>EELNÕU</w:t>
      </w:r>
    </w:p>
    <w:p w14:paraId="50D96BD4" w14:textId="214EB033" w:rsidR="00DC5057" w:rsidRDefault="00D670EF" w:rsidP="00BD1A25">
      <w:pPr>
        <w:jc w:val="right"/>
        <w:rPr>
          <w:bCs/>
        </w:rPr>
      </w:pPr>
      <w:r>
        <w:rPr>
          <w:bCs/>
        </w:rPr>
        <w:t>1</w:t>
      </w:r>
      <w:r w:rsidR="006D6B01">
        <w:rPr>
          <w:bCs/>
        </w:rPr>
        <w:t>1</w:t>
      </w:r>
      <w:r w:rsidR="00FB0FBF">
        <w:rPr>
          <w:bCs/>
        </w:rPr>
        <w:t>.0</w:t>
      </w:r>
      <w:r w:rsidR="006D6B01">
        <w:rPr>
          <w:bCs/>
        </w:rPr>
        <w:t>9</w:t>
      </w:r>
      <w:r w:rsidR="00FB0FBF">
        <w:rPr>
          <w:bCs/>
        </w:rPr>
        <w:t>.202</w:t>
      </w:r>
      <w:r w:rsidR="006D6B01">
        <w:rPr>
          <w:bCs/>
        </w:rPr>
        <w:t>4</w:t>
      </w:r>
    </w:p>
    <w:p w14:paraId="64272026" w14:textId="77777777" w:rsidR="00BD1A25" w:rsidRPr="00BD1A25" w:rsidRDefault="00BD1A25" w:rsidP="00BD1A25">
      <w:pPr>
        <w:jc w:val="right"/>
        <w:rPr>
          <w:bCs/>
        </w:rPr>
      </w:pPr>
    </w:p>
    <w:p w14:paraId="579663E0" w14:textId="77777777" w:rsidR="003F67B0" w:rsidRDefault="00DC5057" w:rsidP="00B9782D">
      <w:pPr>
        <w:jc w:val="center"/>
        <w:rPr>
          <w:b/>
          <w:bCs/>
        </w:rPr>
      </w:pPr>
      <w:bookmarkStart w:id="0" w:name="_Hlk176943340"/>
      <w:commentRangeStart w:id="1"/>
      <w:r w:rsidRPr="006720C4">
        <w:rPr>
          <w:b/>
          <w:bCs/>
          <w:sz w:val="32"/>
          <w:szCs w:val="32"/>
        </w:rPr>
        <w:t>Alkoholi-, tubaka-, kütuse- ja elektriaktsiisi seaduse</w:t>
      </w:r>
      <w:r w:rsidR="00B0678F" w:rsidRPr="003E0121">
        <w:rPr>
          <w:b/>
          <w:bCs/>
          <w:sz w:val="32"/>
          <w:szCs w:val="32"/>
        </w:rPr>
        <w:t xml:space="preserve"> </w:t>
      </w:r>
      <w:r w:rsidR="003E0121" w:rsidRPr="003E0121">
        <w:rPr>
          <w:b/>
          <w:bCs/>
          <w:sz w:val="32"/>
          <w:szCs w:val="32"/>
        </w:rPr>
        <w:t>ning</w:t>
      </w:r>
      <w:r w:rsidR="003E0121">
        <w:rPr>
          <w:b/>
          <w:bCs/>
        </w:rPr>
        <w:t xml:space="preserve"> </w:t>
      </w:r>
    </w:p>
    <w:p w14:paraId="400A90A9" w14:textId="349022F2" w:rsidR="00B0678F" w:rsidRPr="006720C4" w:rsidRDefault="00931854" w:rsidP="00B9782D">
      <w:pPr>
        <w:jc w:val="center"/>
        <w:rPr>
          <w:b/>
          <w:sz w:val="32"/>
          <w:szCs w:val="32"/>
        </w:rPr>
      </w:pPr>
      <w:del w:id="2" w:author="Markus Ühtigi" w:date="2024-09-16T15:44:00Z">
        <w:r w:rsidDel="00C44724">
          <w:rPr>
            <w:b/>
            <w:sz w:val="32"/>
            <w:szCs w:val="32"/>
          </w:rPr>
          <w:delText xml:space="preserve">teiste </w:delText>
        </w:r>
        <w:r w:rsidR="005F6F69" w:rsidRPr="006720C4" w:rsidDel="00C44724">
          <w:rPr>
            <w:b/>
            <w:sz w:val="32"/>
            <w:szCs w:val="32"/>
          </w:rPr>
          <w:delText xml:space="preserve">seaduste </w:delText>
        </w:r>
        <w:r w:rsidR="00BD1A25" w:rsidRPr="006720C4" w:rsidDel="00C44724">
          <w:rPr>
            <w:b/>
            <w:sz w:val="32"/>
            <w:szCs w:val="32"/>
          </w:rPr>
          <w:delText xml:space="preserve">muutmise </w:delText>
        </w:r>
        <w:r w:rsidR="00A10D8A" w:rsidDel="00C44724">
          <w:rPr>
            <w:b/>
            <w:sz w:val="32"/>
            <w:szCs w:val="32"/>
          </w:rPr>
          <w:delText xml:space="preserve">seadus </w:delText>
        </w:r>
        <w:commentRangeEnd w:id="1"/>
        <w:r w:rsidR="00700695" w:rsidDel="00C44724">
          <w:rPr>
            <w:rStyle w:val="Kommentaariviide"/>
          </w:rPr>
          <w:commentReference w:id="1"/>
        </w:r>
      </w:del>
      <w:ins w:id="3" w:author="Markus Ühtigi" w:date="2024-09-16T15:44:00Z">
        <w:r w:rsidR="00C44724">
          <w:rPr>
            <w:b/>
            <w:sz w:val="32"/>
            <w:szCs w:val="32"/>
          </w:rPr>
          <w:t>selle muutmise seaduse muutmise seadus</w:t>
        </w:r>
      </w:ins>
    </w:p>
    <w:bookmarkEnd w:id="0"/>
    <w:p w14:paraId="705C8BC4" w14:textId="01EC6FAE" w:rsidR="00DC5057" w:rsidRPr="00B9782D" w:rsidRDefault="00DC5057" w:rsidP="00BD1A25">
      <w:pPr>
        <w:jc w:val="both"/>
        <w:rPr>
          <w:sz w:val="22"/>
          <w:szCs w:val="22"/>
        </w:rPr>
      </w:pPr>
    </w:p>
    <w:p w14:paraId="296ADF62" w14:textId="77777777" w:rsidR="00DC5057" w:rsidRPr="00BB741C" w:rsidRDefault="00DC5057" w:rsidP="00BD1A25">
      <w:pPr>
        <w:jc w:val="both"/>
        <w:rPr>
          <w:b/>
          <w:bCs/>
          <w:color w:val="000000" w:themeColor="text1"/>
        </w:rPr>
      </w:pPr>
    </w:p>
    <w:p w14:paraId="04086BC7" w14:textId="77777777" w:rsidR="00DC5057" w:rsidRPr="00BB741C" w:rsidRDefault="00DC5057" w:rsidP="00BD1A25">
      <w:pPr>
        <w:jc w:val="both"/>
        <w:rPr>
          <w:b/>
          <w:bCs/>
          <w:color w:val="000000" w:themeColor="text1"/>
        </w:rPr>
      </w:pPr>
      <w:r w:rsidRPr="00BB741C">
        <w:rPr>
          <w:b/>
          <w:bCs/>
          <w:color w:val="000000" w:themeColor="text1"/>
        </w:rPr>
        <w:t>§ 1. Alkoholi-, tubaka-, kütuse- ja elektriaktsiisi seaduse muutmine</w:t>
      </w:r>
    </w:p>
    <w:p w14:paraId="521B551C" w14:textId="77777777" w:rsidR="00DC5057" w:rsidRPr="00BB741C" w:rsidRDefault="00DC5057" w:rsidP="00BD1A25">
      <w:pPr>
        <w:jc w:val="both"/>
        <w:rPr>
          <w:b/>
          <w:bCs/>
          <w:color w:val="000000" w:themeColor="text1"/>
        </w:rPr>
      </w:pPr>
    </w:p>
    <w:p w14:paraId="7D9CE644" w14:textId="7D10269A" w:rsidR="00DC5057" w:rsidRPr="001D7F7E" w:rsidRDefault="00DC5057" w:rsidP="00BD1A25">
      <w:pPr>
        <w:jc w:val="both"/>
        <w:rPr>
          <w:bCs/>
          <w:color w:val="000000" w:themeColor="text1"/>
        </w:rPr>
      </w:pPr>
      <w:r w:rsidRPr="001D7F7E">
        <w:rPr>
          <w:bCs/>
          <w:color w:val="000000" w:themeColor="text1"/>
        </w:rPr>
        <w:t>Alkoholi-, tubaka-, kütuse- ja elektriaktsiisi seaduses tehakse järgmised muudatused:</w:t>
      </w:r>
    </w:p>
    <w:p w14:paraId="6FA5EB23" w14:textId="4B3A8E08" w:rsidR="001B5B13" w:rsidRPr="001D7F7E" w:rsidRDefault="001B5B13" w:rsidP="00BD1A25">
      <w:pPr>
        <w:jc w:val="both"/>
        <w:rPr>
          <w:bCs/>
          <w:color w:val="000000" w:themeColor="text1"/>
        </w:rPr>
      </w:pPr>
    </w:p>
    <w:p w14:paraId="7081A111" w14:textId="3C8B03DB" w:rsidR="005E3AC1" w:rsidRPr="001D7F7E" w:rsidRDefault="001B5B13" w:rsidP="006D6B01">
      <w:pPr>
        <w:jc w:val="both"/>
        <w:rPr>
          <w:rFonts w:eastAsiaTheme="minorHAnsi"/>
          <w:lang w:eastAsia="en-US"/>
        </w:rPr>
      </w:pPr>
      <w:commentRangeStart w:id="4"/>
      <w:r w:rsidRPr="001D7F7E">
        <w:rPr>
          <w:b/>
          <w:color w:val="000000" w:themeColor="text1"/>
        </w:rPr>
        <w:t>1)</w:t>
      </w:r>
      <w:r w:rsidRPr="001D7F7E">
        <w:rPr>
          <w:bCs/>
          <w:color w:val="000000" w:themeColor="text1"/>
        </w:rPr>
        <w:t xml:space="preserve"> </w:t>
      </w:r>
      <w:r w:rsidR="00AA5E91" w:rsidRPr="001D7F7E">
        <w:rPr>
          <w:rFonts w:eastAsiaTheme="minorHAnsi"/>
          <w:lang w:eastAsia="en-US"/>
        </w:rPr>
        <w:t>paragrahvi 46 lõige 1 muudetakse ja sõnastatakse järgmiselt:</w:t>
      </w:r>
    </w:p>
    <w:p w14:paraId="13A066E7" w14:textId="0C4D602F" w:rsidR="00A949C6" w:rsidRPr="001D7F7E" w:rsidRDefault="009F3E5C" w:rsidP="00BD1A25">
      <w:pPr>
        <w:jc w:val="both"/>
      </w:pPr>
      <w:r w:rsidRPr="001D7F7E">
        <w:t>„</w:t>
      </w:r>
      <w:r w:rsidR="00AA5E91" w:rsidRPr="001D7F7E">
        <w:t>(1) Õlle aktsiisimäär on 1</w:t>
      </w:r>
      <w:r w:rsidR="00B37B92" w:rsidRPr="001D7F7E">
        <w:t>6</w:t>
      </w:r>
      <w:r w:rsidR="00AA5E91" w:rsidRPr="001D7F7E">
        <w:t>,</w:t>
      </w:r>
      <w:r w:rsidR="00B37B92" w:rsidRPr="001D7F7E">
        <w:t>1</w:t>
      </w:r>
      <w:r w:rsidR="006D6B01" w:rsidRPr="001D7F7E">
        <w:t>7</w:t>
      </w:r>
      <w:r w:rsidR="00AA5E91" w:rsidRPr="001D7F7E">
        <w:t xml:space="preserve"> eurot õlle etanoolisisalduse ühe mahuprotsendi kohta </w:t>
      </w:r>
      <w:proofErr w:type="spellStart"/>
      <w:r w:rsidR="00AA5E91" w:rsidRPr="001D7F7E">
        <w:t>hektoliitris</w:t>
      </w:r>
      <w:proofErr w:type="spellEnd"/>
      <w:r w:rsidR="00AA5E91" w:rsidRPr="001D7F7E">
        <w:t>.</w:t>
      </w:r>
      <w:r w:rsidRPr="001D7F7E">
        <w:t>“;</w:t>
      </w:r>
      <w:commentRangeEnd w:id="4"/>
      <w:r w:rsidR="003A09FF">
        <w:rPr>
          <w:rStyle w:val="Kommentaariviide"/>
        </w:rPr>
        <w:commentReference w:id="4"/>
      </w:r>
    </w:p>
    <w:p w14:paraId="0B987966" w14:textId="454EA42C" w:rsidR="00A949C6" w:rsidRPr="001D7F7E" w:rsidRDefault="00A949C6" w:rsidP="00BD1A25">
      <w:pPr>
        <w:jc w:val="both"/>
      </w:pPr>
    </w:p>
    <w:p w14:paraId="2965265F" w14:textId="6E9696A6" w:rsidR="00AA5E91" w:rsidRPr="001D7F7E" w:rsidRDefault="006D6B01" w:rsidP="00BD1A25">
      <w:pPr>
        <w:autoSpaceDE w:val="0"/>
        <w:autoSpaceDN w:val="0"/>
        <w:adjustRightInd w:val="0"/>
        <w:jc w:val="both"/>
        <w:rPr>
          <w:rFonts w:eastAsiaTheme="minorHAnsi"/>
          <w:lang w:eastAsia="en-US"/>
        </w:rPr>
      </w:pPr>
      <w:r w:rsidRPr="001D7F7E">
        <w:rPr>
          <w:rFonts w:eastAsiaTheme="minorHAnsi"/>
          <w:b/>
          <w:lang w:eastAsia="en-US"/>
        </w:rPr>
        <w:t>2</w:t>
      </w:r>
      <w:r w:rsidR="00AA5E91" w:rsidRPr="001D7F7E">
        <w:rPr>
          <w:rFonts w:eastAsiaTheme="minorHAnsi"/>
          <w:b/>
          <w:lang w:eastAsia="en-US"/>
        </w:rPr>
        <w:t>)</w:t>
      </w:r>
      <w:r w:rsidR="00AA5E91" w:rsidRPr="001D7F7E">
        <w:rPr>
          <w:rFonts w:eastAsiaTheme="minorHAnsi"/>
          <w:lang w:eastAsia="en-US"/>
        </w:rPr>
        <w:t xml:space="preserve"> paragrahvi 46 lõige 1 muudetakse ja sõnastatakse järgmiselt:</w:t>
      </w:r>
    </w:p>
    <w:p w14:paraId="7BF6D8AE" w14:textId="0489287E" w:rsidR="00AA5E91" w:rsidRPr="001D7F7E" w:rsidRDefault="009F3E5C" w:rsidP="00BD1A25">
      <w:pPr>
        <w:jc w:val="both"/>
      </w:pPr>
      <w:r w:rsidRPr="001D7F7E">
        <w:t>„</w:t>
      </w:r>
      <w:r w:rsidR="00AA5E91" w:rsidRPr="001D7F7E">
        <w:t>(1) Õlle aktsiisimäär on 1</w:t>
      </w:r>
      <w:r w:rsidR="006D6B01" w:rsidRPr="001D7F7E">
        <w:t>6,</w:t>
      </w:r>
      <w:r w:rsidR="00813BAA" w:rsidRPr="001D7F7E">
        <w:t>98</w:t>
      </w:r>
      <w:r w:rsidR="00AA5E91" w:rsidRPr="001D7F7E">
        <w:t xml:space="preserve"> eurot õlle etanoolisisalduse ühe mahuprotsendi kohta </w:t>
      </w:r>
      <w:proofErr w:type="spellStart"/>
      <w:r w:rsidR="00AA5E91" w:rsidRPr="001D7F7E">
        <w:t>hektoliitris</w:t>
      </w:r>
      <w:proofErr w:type="spellEnd"/>
      <w:r w:rsidR="00AA5E91" w:rsidRPr="001D7F7E">
        <w:t>.</w:t>
      </w:r>
      <w:r w:rsidRPr="001D7F7E">
        <w:t>“;</w:t>
      </w:r>
    </w:p>
    <w:p w14:paraId="47E38F76" w14:textId="77777777" w:rsidR="00AA5E91" w:rsidRPr="001D7F7E" w:rsidRDefault="00AA5E91" w:rsidP="00BD1A25">
      <w:pPr>
        <w:jc w:val="both"/>
      </w:pPr>
    </w:p>
    <w:p w14:paraId="7FB72A98" w14:textId="7EC71294" w:rsidR="00AA5E91" w:rsidRPr="001D7F7E" w:rsidRDefault="00813BAA" w:rsidP="00BD1A25">
      <w:pPr>
        <w:autoSpaceDE w:val="0"/>
        <w:autoSpaceDN w:val="0"/>
        <w:adjustRightInd w:val="0"/>
        <w:jc w:val="both"/>
        <w:rPr>
          <w:rFonts w:eastAsiaTheme="minorHAnsi"/>
          <w:lang w:eastAsia="en-US"/>
        </w:rPr>
      </w:pPr>
      <w:r w:rsidRPr="001D7F7E">
        <w:rPr>
          <w:rFonts w:eastAsiaTheme="minorHAnsi"/>
          <w:b/>
          <w:lang w:eastAsia="en-US"/>
        </w:rPr>
        <w:t>3</w:t>
      </w:r>
      <w:r w:rsidR="00AA5E91" w:rsidRPr="001D7F7E">
        <w:rPr>
          <w:rFonts w:eastAsiaTheme="minorHAnsi"/>
          <w:b/>
          <w:lang w:eastAsia="en-US"/>
        </w:rPr>
        <w:t>)</w:t>
      </w:r>
      <w:r w:rsidR="00AA5E91" w:rsidRPr="001D7F7E">
        <w:rPr>
          <w:rFonts w:eastAsiaTheme="minorHAnsi"/>
          <w:lang w:eastAsia="en-US"/>
        </w:rPr>
        <w:t xml:space="preserve"> paragrahvi 46 lõige 1 muudetakse ja sõnastatakse järgmiselt:</w:t>
      </w:r>
    </w:p>
    <w:p w14:paraId="1AF462F4" w14:textId="66B79445" w:rsidR="00AA5E91" w:rsidRPr="001D7F7E" w:rsidRDefault="009F3E5C" w:rsidP="00BD1A25">
      <w:pPr>
        <w:jc w:val="both"/>
      </w:pPr>
      <w:r w:rsidRPr="001D7F7E">
        <w:t>„</w:t>
      </w:r>
      <w:r w:rsidR="00AA5E91" w:rsidRPr="001D7F7E">
        <w:t>(1) Õlle aktsiisimäär on 1</w:t>
      </w:r>
      <w:r w:rsidR="00813BAA" w:rsidRPr="001D7F7E">
        <w:t>7,83</w:t>
      </w:r>
      <w:r w:rsidR="00AA5E91" w:rsidRPr="001D7F7E">
        <w:t xml:space="preserve"> eurot õlle etanoolisisalduse ühe mahuprotsendi kohta </w:t>
      </w:r>
      <w:proofErr w:type="spellStart"/>
      <w:r w:rsidR="00AA5E91" w:rsidRPr="001D7F7E">
        <w:t>hektoliitris</w:t>
      </w:r>
      <w:proofErr w:type="spellEnd"/>
      <w:r w:rsidR="00AA5E91" w:rsidRPr="001D7F7E">
        <w:t>.</w:t>
      </w:r>
      <w:r w:rsidRPr="001D7F7E">
        <w:t>“;</w:t>
      </w:r>
    </w:p>
    <w:p w14:paraId="2C84E709" w14:textId="77777777" w:rsidR="00AA5E91" w:rsidRPr="001D7F7E" w:rsidRDefault="00AA5E91" w:rsidP="00BD1A25">
      <w:pPr>
        <w:jc w:val="both"/>
      </w:pPr>
    </w:p>
    <w:p w14:paraId="74FD02E6" w14:textId="1F781FD7" w:rsidR="00AA5E91" w:rsidRPr="001D7F7E" w:rsidRDefault="00813BAA" w:rsidP="00BD1A25">
      <w:pPr>
        <w:jc w:val="both"/>
      </w:pPr>
      <w:r w:rsidRPr="001D7F7E">
        <w:rPr>
          <w:b/>
          <w:bCs/>
        </w:rPr>
        <w:t>4</w:t>
      </w:r>
      <w:r w:rsidR="008324D5" w:rsidRPr="001D7F7E">
        <w:rPr>
          <w:b/>
          <w:bCs/>
        </w:rPr>
        <w:t>)</w:t>
      </w:r>
      <w:r w:rsidR="008324D5" w:rsidRPr="001D7F7E">
        <w:t xml:space="preserve"> </w:t>
      </w:r>
      <w:r w:rsidR="009F3E5C" w:rsidRPr="001D7F7E">
        <w:rPr>
          <w:rFonts w:eastAsiaTheme="minorHAnsi"/>
          <w:lang w:eastAsia="en-US"/>
        </w:rPr>
        <w:t>paragrahvi 46 lõiked 2</w:t>
      </w:r>
      <w:r w:rsidR="009F3E5C" w:rsidRPr="001D7F7E">
        <w:rPr>
          <w:rFonts w:eastAsiaTheme="minorHAnsi"/>
          <w:lang w:eastAsia="en-US"/>
        </w:rPr>
        <w:sym w:font="Symbol" w:char="F02D"/>
      </w:r>
      <w:r w:rsidR="009F3E5C" w:rsidRPr="001D7F7E">
        <w:rPr>
          <w:rFonts w:eastAsiaTheme="minorHAnsi"/>
          <w:lang w:eastAsia="en-US"/>
        </w:rPr>
        <w:t>6 muudetakse ja sõnastatakse järgmiselt:</w:t>
      </w:r>
    </w:p>
    <w:p w14:paraId="5325B86C" w14:textId="7DE21C38" w:rsidR="00AA5E91" w:rsidRPr="001D7F7E" w:rsidRDefault="009F3E5C" w:rsidP="00BD1A25">
      <w:pPr>
        <w:jc w:val="both"/>
      </w:pPr>
      <w:r w:rsidRPr="001D7F7E">
        <w:t>„</w:t>
      </w:r>
      <w:r w:rsidR="00AA5E91" w:rsidRPr="001D7F7E">
        <w:t xml:space="preserve">(2) Kääritatud joogi ja veini, mille etanoolisisaldus on kuni kuus (kaasa arvatud) mahuprotsenti, aktsiisimäär on </w:t>
      </w:r>
      <w:r w:rsidR="00813BAA" w:rsidRPr="001D7F7E">
        <w:t>80,67</w:t>
      </w:r>
      <w:r w:rsidR="00AA5E91" w:rsidRPr="001D7F7E">
        <w:t xml:space="preserve"> eurot kääritatud joogi või veini </w:t>
      </w:r>
      <w:proofErr w:type="spellStart"/>
      <w:r w:rsidR="00AA5E91" w:rsidRPr="001D7F7E">
        <w:t>hektoliitri</w:t>
      </w:r>
      <w:proofErr w:type="spellEnd"/>
      <w:r w:rsidR="00AA5E91" w:rsidRPr="001D7F7E">
        <w:t xml:space="preserve"> kohta.</w:t>
      </w:r>
    </w:p>
    <w:p w14:paraId="6920E4AB" w14:textId="32D6406D" w:rsidR="00AA5E91" w:rsidRPr="001D7F7E" w:rsidRDefault="00AA5E91" w:rsidP="00BD1A25">
      <w:pPr>
        <w:jc w:val="both"/>
      </w:pPr>
    </w:p>
    <w:p w14:paraId="25806570" w14:textId="487CA5CF" w:rsidR="009F3E5C" w:rsidRPr="001D7F7E" w:rsidRDefault="00AA5E91" w:rsidP="00BD1A25">
      <w:pPr>
        <w:jc w:val="both"/>
      </w:pPr>
      <w:r w:rsidRPr="001D7F7E">
        <w:t>(3) Kääritatud joogi, mille etanoolisisaldus on üle kuue mahuprotsendi, aktsiisimäär on 1</w:t>
      </w:r>
      <w:r w:rsidR="00813BAA" w:rsidRPr="001D7F7E">
        <w:t>88,23</w:t>
      </w:r>
      <w:r w:rsidRPr="001D7F7E">
        <w:t xml:space="preserve"> eurot kääritatud</w:t>
      </w:r>
      <w:r w:rsidR="009F3E5C" w:rsidRPr="001D7F7E">
        <w:t xml:space="preserve"> </w:t>
      </w:r>
      <w:r w:rsidRPr="001D7F7E">
        <w:t xml:space="preserve">joogi </w:t>
      </w:r>
      <w:proofErr w:type="spellStart"/>
      <w:r w:rsidRPr="001D7F7E">
        <w:t>hektoliitri</w:t>
      </w:r>
      <w:proofErr w:type="spellEnd"/>
      <w:r w:rsidRPr="001D7F7E">
        <w:t xml:space="preserve"> kohta</w:t>
      </w:r>
      <w:r w:rsidR="009F3E5C" w:rsidRPr="001D7F7E">
        <w:t>.</w:t>
      </w:r>
    </w:p>
    <w:p w14:paraId="6DF5E5E4" w14:textId="77777777" w:rsidR="009F3E5C" w:rsidRPr="001D7F7E" w:rsidRDefault="009F3E5C" w:rsidP="00BD1A25">
      <w:pPr>
        <w:jc w:val="both"/>
      </w:pPr>
    </w:p>
    <w:p w14:paraId="60C315EB" w14:textId="5C48B6EE" w:rsidR="00AA5E91" w:rsidRPr="001D7F7E" w:rsidRDefault="00AA5E91" w:rsidP="00BD1A25">
      <w:pPr>
        <w:jc w:val="both"/>
      </w:pPr>
      <w:r w:rsidRPr="001D7F7E">
        <w:t>(4) Veini, mille etanoolisisaldus on üle kuue mahuprotsendi, aktsiisimäär on 1</w:t>
      </w:r>
      <w:r w:rsidR="00813BAA" w:rsidRPr="001D7F7E">
        <w:t>88,23</w:t>
      </w:r>
      <w:r w:rsidRPr="001D7F7E">
        <w:t xml:space="preserve"> eurot veini </w:t>
      </w:r>
      <w:proofErr w:type="spellStart"/>
      <w:r w:rsidRPr="001D7F7E">
        <w:t>hektoliitri</w:t>
      </w:r>
      <w:proofErr w:type="spellEnd"/>
      <w:r w:rsidRPr="001D7F7E">
        <w:t xml:space="preserve"> kohta.</w:t>
      </w:r>
    </w:p>
    <w:p w14:paraId="0890459E" w14:textId="77777777" w:rsidR="009F3E5C" w:rsidRPr="001D7F7E" w:rsidRDefault="009F3E5C" w:rsidP="00BD1A25">
      <w:pPr>
        <w:jc w:val="both"/>
      </w:pPr>
    </w:p>
    <w:p w14:paraId="4DAB7A84" w14:textId="7C8B61A8" w:rsidR="00AA5E91" w:rsidRPr="001D7F7E" w:rsidRDefault="00AA5E91" w:rsidP="00BD1A25">
      <w:pPr>
        <w:jc w:val="both"/>
      </w:pPr>
      <w:r w:rsidRPr="001D7F7E">
        <w:t xml:space="preserve">(5) Vahetoote aktsiisimäär on </w:t>
      </w:r>
      <w:r w:rsidR="009F3E5C" w:rsidRPr="001D7F7E">
        <w:t>3</w:t>
      </w:r>
      <w:r w:rsidR="00813BAA" w:rsidRPr="001D7F7E">
        <w:t>68,45</w:t>
      </w:r>
      <w:r w:rsidRPr="001D7F7E">
        <w:t xml:space="preserve"> eurot vahetoote </w:t>
      </w:r>
      <w:proofErr w:type="spellStart"/>
      <w:r w:rsidRPr="001D7F7E">
        <w:t>hektoliitri</w:t>
      </w:r>
      <w:proofErr w:type="spellEnd"/>
      <w:r w:rsidRPr="001D7F7E">
        <w:t xml:space="preserve"> kohta.</w:t>
      </w:r>
    </w:p>
    <w:p w14:paraId="1474F4B5" w14:textId="77777777" w:rsidR="009F3E5C" w:rsidRPr="001D7F7E" w:rsidRDefault="009F3E5C" w:rsidP="00BD1A25">
      <w:pPr>
        <w:jc w:val="both"/>
      </w:pPr>
    </w:p>
    <w:p w14:paraId="7716D9C5" w14:textId="466DF93C" w:rsidR="00AA5E91" w:rsidRPr="001D7F7E" w:rsidRDefault="00AA5E91" w:rsidP="00BD1A25">
      <w:pPr>
        <w:jc w:val="both"/>
      </w:pPr>
      <w:r w:rsidRPr="001D7F7E">
        <w:t xml:space="preserve">(6) Muu alkoholi aktsiisimäär on </w:t>
      </w:r>
      <w:r w:rsidR="00813BAA" w:rsidRPr="001D7F7E">
        <w:t>23,96</w:t>
      </w:r>
      <w:r w:rsidRPr="001D7F7E">
        <w:t xml:space="preserve"> eurot muu alkoholi etanoolisisalduse ühe mahuprotsendi kohta</w:t>
      </w:r>
      <w:r w:rsidR="009F3E5C" w:rsidRPr="001D7F7E">
        <w:t xml:space="preserve"> </w:t>
      </w:r>
      <w:proofErr w:type="spellStart"/>
      <w:r w:rsidRPr="001D7F7E">
        <w:t>hektoliitris</w:t>
      </w:r>
      <w:proofErr w:type="spellEnd"/>
      <w:r w:rsidRPr="001D7F7E">
        <w:t>.</w:t>
      </w:r>
      <w:r w:rsidR="009F3E5C" w:rsidRPr="001D7F7E">
        <w:t>“;</w:t>
      </w:r>
    </w:p>
    <w:p w14:paraId="24B906DF" w14:textId="082F9386" w:rsidR="00AA5E91" w:rsidRPr="001D7F7E" w:rsidRDefault="00AA5E91" w:rsidP="00BD1A25">
      <w:pPr>
        <w:jc w:val="both"/>
      </w:pPr>
    </w:p>
    <w:p w14:paraId="0D8F0BDA" w14:textId="781D5D0E" w:rsidR="009F3E5C" w:rsidRPr="001D7F7E" w:rsidRDefault="00880FE9" w:rsidP="00BD1A25">
      <w:pPr>
        <w:jc w:val="both"/>
      </w:pPr>
      <w:bookmarkStart w:id="5" w:name="_Hlk129166672"/>
      <w:r w:rsidRPr="001D7F7E">
        <w:rPr>
          <w:b/>
          <w:bCs/>
        </w:rPr>
        <w:t>5</w:t>
      </w:r>
      <w:r w:rsidR="009F3E5C" w:rsidRPr="001D7F7E">
        <w:rPr>
          <w:b/>
          <w:bCs/>
        </w:rPr>
        <w:t>)</w:t>
      </w:r>
      <w:r w:rsidR="009F3E5C" w:rsidRPr="001D7F7E">
        <w:t xml:space="preserve"> </w:t>
      </w:r>
      <w:r w:rsidR="009F3E5C" w:rsidRPr="001D7F7E">
        <w:rPr>
          <w:rFonts w:eastAsiaTheme="minorHAnsi"/>
          <w:lang w:eastAsia="en-US"/>
        </w:rPr>
        <w:t>paragrahvi 46 lõiked 2</w:t>
      </w:r>
      <w:r w:rsidR="009F3E5C" w:rsidRPr="001D7F7E">
        <w:rPr>
          <w:rFonts w:eastAsiaTheme="minorHAnsi"/>
          <w:lang w:eastAsia="en-US"/>
        </w:rPr>
        <w:sym w:font="Symbol" w:char="F02D"/>
      </w:r>
      <w:r w:rsidR="009F3E5C" w:rsidRPr="001D7F7E">
        <w:rPr>
          <w:rFonts w:eastAsiaTheme="minorHAnsi"/>
          <w:lang w:eastAsia="en-US"/>
        </w:rPr>
        <w:t>6 muudetakse ja sõnastatakse järgmiselt:</w:t>
      </w:r>
    </w:p>
    <w:p w14:paraId="2AD96E9C" w14:textId="074DB0A9" w:rsidR="009F3E5C" w:rsidRPr="001D7F7E" w:rsidRDefault="009F3E5C" w:rsidP="00BD1A25">
      <w:pPr>
        <w:jc w:val="both"/>
      </w:pPr>
      <w:r w:rsidRPr="001D7F7E">
        <w:t xml:space="preserve">„(2) Kääritatud joogi ja veini, mille etanoolisisaldus on kuni kuus (kaasa arvatud) mahuprotsenti, aktsiisimäär on </w:t>
      </w:r>
      <w:r w:rsidR="00880FE9" w:rsidRPr="001D7F7E">
        <w:t>84,70</w:t>
      </w:r>
      <w:r w:rsidRPr="001D7F7E">
        <w:t xml:space="preserve"> eurot kääritatud joogi või veini </w:t>
      </w:r>
      <w:proofErr w:type="spellStart"/>
      <w:r w:rsidRPr="001D7F7E">
        <w:t>hektoliitri</w:t>
      </w:r>
      <w:proofErr w:type="spellEnd"/>
      <w:r w:rsidRPr="001D7F7E">
        <w:t xml:space="preserve"> kohta.</w:t>
      </w:r>
    </w:p>
    <w:p w14:paraId="7275104A" w14:textId="77777777" w:rsidR="009F3E5C" w:rsidRPr="001D7F7E" w:rsidRDefault="009F3E5C" w:rsidP="00BD1A25">
      <w:pPr>
        <w:jc w:val="both"/>
      </w:pPr>
    </w:p>
    <w:p w14:paraId="0FFEDAE0" w14:textId="17745D78" w:rsidR="009F3E5C" w:rsidRPr="00531FE1" w:rsidRDefault="009F3E5C" w:rsidP="00BD1A25">
      <w:pPr>
        <w:jc w:val="both"/>
      </w:pPr>
      <w:r w:rsidRPr="001D7F7E">
        <w:t>(3) Kääritatud joogi, mille etanoolisisaldus on üle kuue mahuprotsendi, aktsiisimäär on 1</w:t>
      </w:r>
      <w:r w:rsidR="00880FE9" w:rsidRPr="001D7F7E">
        <w:t>97,64</w:t>
      </w:r>
      <w:r w:rsidRPr="001D7F7E">
        <w:t xml:space="preserve"> eurot kääritatud joogi </w:t>
      </w:r>
      <w:proofErr w:type="spellStart"/>
      <w:r w:rsidRPr="001D7F7E">
        <w:t>hektoliitri</w:t>
      </w:r>
      <w:proofErr w:type="spellEnd"/>
      <w:r w:rsidRPr="001D7F7E">
        <w:t xml:space="preserve"> kohta.</w:t>
      </w:r>
    </w:p>
    <w:p w14:paraId="3F1F7DBF" w14:textId="77777777" w:rsidR="009F3E5C" w:rsidRPr="00531FE1" w:rsidRDefault="009F3E5C" w:rsidP="00BD1A25">
      <w:pPr>
        <w:jc w:val="both"/>
      </w:pPr>
    </w:p>
    <w:p w14:paraId="3627CEF8" w14:textId="76CFF222" w:rsidR="009F3E5C" w:rsidRPr="00531FE1" w:rsidRDefault="009F3E5C" w:rsidP="00BD1A25">
      <w:pPr>
        <w:jc w:val="both"/>
      </w:pPr>
      <w:r w:rsidRPr="00531FE1">
        <w:t>(4) Veini, mille etanoolisisaldus on üle kuue mahuprotsendi, aktsiisimäär on 1</w:t>
      </w:r>
      <w:r w:rsidR="00880FE9">
        <w:t>97,64</w:t>
      </w:r>
      <w:r w:rsidRPr="00531FE1">
        <w:t xml:space="preserve"> eurot veini </w:t>
      </w:r>
      <w:proofErr w:type="spellStart"/>
      <w:r w:rsidRPr="00531FE1">
        <w:t>hektoliitri</w:t>
      </w:r>
      <w:proofErr w:type="spellEnd"/>
      <w:r w:rsidRPr="00531FE1">
        <w:t xml:space="preserve"> kohta.</w:t>
      </w:r>
    </w:p>
    <w:p w14:paraId="303BDDFB" w14:textId="77777777" w:rsidR="009F3E5C" w:rsidRPr="00531FE1" w:rsidRDefault="009F3E5C" w:rsidP="00BD1A25">
      <w:pPr>
        <w:jc w:val="both"/>
      </w:pPr>
    </w:p>
    <w:p w14:paraId="03BFB084" w14:textId="2CA560F9" w:rsidR="009F3E5C" w:rsidRPr="00531FE1" w:rsidRDefault="009F3E5C" w:rsidP="00BD1A25">
      <w:pPr>
        <w:jc w:val="both"/>
      </w:pPr>
      <w:r w:rsidRPr="00531FE1">
        <w:t>(5) Vahetoote aktsiisimäär on 3</w:t>
      </w:r>
      <w:r w:rsidR="00880FE9">
        <w:t>86,87</w:t>
      </w:r>
      <w:r w:rsidRPr="00531FE1">
        <w:t xml:space="preserve"> eurot vahetoote </w:t>
      </w:r>
      <w:proofErr w:type="spellStart"/>
      <w:r w:rsidRPr="00531FE1">
        <w:t>hektoliitri</w:t>
      </w:r>
      <w:proofErr w:type="spellEnd"/>
      <w:r w:rsidRPr="00531FE1">
        <w:t xml:space="preserve"> kohta.</w:t>
      </w:r>
    </w:p>
    <w:p w14:paraId="6BE3729F" w14:textId="77777777" w:rsidR="009F3E5C" w:rsidRPr="00531FE1" w:rsidRDefault="009F3E5C" w:rsidP="00BD1A25">
      <w:pPr>
        <w:jc w:val="both"/>
      </w:pPr>
    </w:p>
    <w:p w14:paraId="0FB12039" w14:textId="7D6F53FD" w:rsidR="009F3E5C" w:rsidRPr="001D7F7E" w:rsidRDefault="009F3E5C" w:rsidP="00BD1A25">
      <w:pPr>
        <w:jc w:val="both"/>
      </w:pPr>
      <w:r w:rsidRPr="00531FE1">
        <w:lastRenderedPageBreak/>
        <w:t>(6) Muu alkoholi aktsiisimäär on 2</w:t>
      </w:r>
      <w:r w:rsidR="00880FE9">
        <w:t>5</w:t>
      </w:r>
      <w:r w:rsidRPr="00531FE1">
        <w:t>,</w:t>
      </w:r>
      <w:r w:rsidR="00880FE9">
        <w:t>16</w:t>
      </w:r>
      <w:r w:rsidRPr="00531FE1">
        <w:t xml:space="preserve"> eurot muu alkoholi etanoolisisalduse ühe </w:t>
      </w:r>
      <w:r w:rsidRPr="001D7F7E">
        <w:t xml:space="preserve">mahuprotsendi kohta </w:t>
      </w:r>
      <w:proofErr w:type="spellStart"/>
      <w:r w:rsidRPr="001D7F7E">
        <w:t>hektoliitris</w:t>
      </w:r>
      <w:proofErr w:type="spellEnd"/>
      <w:r w:rsidRPr="001D7F7E">
        <w:t>.“;</w:t>
      </w:r>
    </w:p>
    <w:bookmarkEnd w:id="5"/>
    <w:p w14:paraId="7BD59E85" w14:textId="345DA81A" w:rsidR="00535EF9" w:rsidRPr="001D7F7E" w:rsidRDefault="00535EF9" w:rsidP="00BD1A25">
      <w:pPr>
        <w:jc w:val="both"/>
        <w:rPr>
          <w:b/>
          <w:bCs/>
        </w:rPr>
      </w:pPr>
    </w:p>
    <w:p w14:paraId="1D1241E7" w14:textId="0AA27DD9" w:rsidR="009B637D" w:rsidRPr="001D7F7E" w:rsidRDefault="00880FE9" w:rsidP="00BD1A25">
      <w:pPr>
        <w:jc w:val="both"/>
      </w:pPr>
      <w:r w:rsidRPr="001D7F7E">
        <w:rPr>
          <w:b/>
          <w:bCs/>
        </w:rPr>
        <w:t>6</w:t>
      </w:r>
      <w:r w:rsidR="009B637D" w:rsidRPr="001D7F7E">
        <w:rPr>
          <w:b/>
          <w:bCs/>
        </w:rPr>
        <w:t>)</w:t>
      </w:r>
      <w:r w:rsidR="009B637D" w:rsidRPr="001D7F7E">
        <w:t xml:space="preserve"> </w:t>
      </w:r>
      <w:r w:rsidR="009B637D" w:rsidRPr="001D7F7E">
        <w:rPr>
          <w:rFonts w:eastAsiaTheme="minorHAnsi"/>
          <w:lang w:eastAsia="en-US"/>
        </w:rPr>
        <w:t>paragrahvi 46 lõiked 2</w:t>
      </w:r>
      <w:r w:rsidR="009B637D" w:rsidRPr="001D7F7E">
        <w:rPr>
          <w:rFonts w:eastAsiaTheme="minorHAnsi"/>
          <w:lang w:eastAsia="en-US"/>
        </w:rPr>
        <w:sym w:font="Symbol" w:char="F02D"/>
      </w:r>
      <w:r w:rsidR="009B637D" w:rsidRPr="001D7F7E">
        <w:rPr>
          <w:rFonts w:eastAsiaTheme="minorHAnsi"/>
          <w:lang w:eastAsia="en-US"/>
        </w:rPr>
        <w:t>6 muudetakse ja sõnastatakse järgmiselt:</w:t>
      </w:r>
    </w:p>
    <w:p w14:paraId="510B632D" w14:textId="2843B875" w:rsidR="009B637D" w:rsidRPr="001D7F7E" w:rsidRDefault="009B637D" w:rsidP="00BD1A25">
      <w:pPr>
        <w:jc w:val="both"/>
      </w:pPr>
      <w:r w:rsidRPr="001D7F7E">
        <w:t xml:space="preserve">„(2) Kääritatud joogi ja veini, mille etanoolisisaldus on kuni kuus (kaasa arvatud) mahuprotsenti, aktsiisimäär on </w:t>
      </w:r>
      <w:r w:rsidR="00880FE9" w:rsidRPr="001D7F7E">
        <w:t>88,94</w:t>
      </w:r>
      <w:r w:rsidRPr="001D7F7E">
        <w:t xml:space="preserve"> eurot kääritatud joogi või veini </w:t>
      </w:r>
      <w:proofErr w:type="spellStart"/>
      <w:r w:rsidRPr="001D7F7E">
        <w:t>hektoliitri</w:t>
      </w:r>
      <w:proofErr w:type="spellEnd"/>
      <w:r w:rsidRPr="001D7F7E">
        <w:t xml:space="preserve"> kohta.</w:t>
      </w:r>
    </w:p>
    <w:p w14:paraId="3CE8A00C" w14:textId="77777777" w:rsidR="009B637D" w:rsidRPr="001D7F7E" w:rsidRDefault="009B637D" w:rsidP="00BD1A25">
      <w:pPr>
        <w:jc w:val="both"/>
      </w:pPr>
    </w:p>
    <w:p w14:paraId="4350B903" w14:textId="269C2340" w:rsidR="009B637D" w:rsidRPr="001D7F7E" w:rsidRDefault="009B637D" w:rsidP="00BD1A25">
      <w:pPr>
        <w:jc w:val="both"/>
      </w:pPr>
      <w:r w:rsidRPr="001D7F7E">
        <w:t xml:space="preserve">(3) Kääritatud joogi, mille etanoolisisaldus on üle kuue mahuprotsendi, aktsiisimäär on </w:t>
      </w:r>
      <w:r w:rsidR="00880FE9" w:rsidRPr="001D7F7E">
        <w:t>207,52</w:t>
      </w:r>
      <w:r w:rsidRPr="001D7F7E">
        <w:t xml:space="preserve"> eurot kääritatud joogi </w:t>
      </w:r>
      <w:proofErr w:type="spellStart"/>
      <w:r w:rsidRPr="001D7F7E">
        <w:t>hektoliitri</w:t>
      </w:r>
      <w:proofErr w:type="spellEnd"/>
      <w:r w:rsidRPr="001D7F7E">
        <w:t xml:space="preserve"> kohta.</w:t>
      </w:r>
    </w:p>
    <w:p w14:paraId="0AD67AF7" w14:textId="77777777" w:rsidR="009B637D" w:rsidRPr="001D7F7E" w:rsidRDefault="009B637D" w:rsidP="00BD1A25">
      <w:pPr>
        <w:jc w:val="both"/>
      </w:pPr>
    </w:p>
    <w:p w14:paraId="61380529" w14:textId="0A60DD40" w:rsidR="009B637D" w:rsidRPr="001D7F7E" w:rsidRDefault="009B637D" w:rsidP="00BD1A25">
      <w:pPr>
        <w:jc w:val="both"/>
      </w:pPr>
      <w:r w:rsidRPr="001D7F7E">
        <w:t xml:space="preserve">(4) Veini, mille etanoolisisaldus on üle kuue mahuprotsendi, aktsiisimäär on </w:t>
      </w:r>
      <w:r w:rsidR="00880FE9" w:rsidRPr="001D7F7E">
        <w:t>207,52</w:t>
      </w:r>
      <w:r w:rsidRPr="001D7F7E">
        <w:t xml:space="preserve"> eurot veini </w:t>
      </w:r>
      <w:proofErr w:type="spellStart"/>
      <w:r w:rsidRPr="001D7F7E">
        <w:t>hektoliitri</w:t>
      </w:r>
      <w:proofErr w:type="spellEnd"/>
      <w:r w:rsidRPr="001D7F7E">
        <w:t xml:space="preserve"> kohta.</w:t>
      </w:r>
    </w:p>
    <w:p w14:paraId="3D2ACEE9" w14:textId="77777777" w:rsidR="009B637D" w:rsidRPr="001D7F7E" w:rsidRDefault="009B637D" w:rsidP="00BD1A25">
      <w:pPr>
        <w:jc w:val="both"/>
      </w:pPr>
    </w:p>
    <w:p w14:paraId="2E509265" w14:textId="5AE75387" w:rsidR="009B637D" w:rsidRPr="001D7F7E" w:rsidRDefault="009B637D" w:rsidP="00BD1A25">
      <w:pPr>
        <w:jc w:val="both"/>
      </w:pPr>
      <w:r w:rsidRPr="001D7F7E">
        <w:t xml:space="preserve">(5) Vahetoote aktsiisimäär on </w:t>
      </w:r>
      <w:r w:rsidR="00880FE9" w:rsidRPr="001D7F7E">
        <w:t xml:space="preserve">406,22 </w:t>
      </w:r>
      <w:r w:rsidRPr="001D7F7E">
        <w:t xml:space="preserve">eurot vahetoote </w:t>
      </w:r>
      <w:proofErr w:type="spellStart"/>
      <w:r w:rsidRPr="001D7F7E">
        <w:t>hektoliitri</w:t>
      </w:r>
      <w:proofErr w:type="spellEnd"/>
      <w:r w:rsidRPr="001D7F7E">
        <w:t xml:space="preserve"> kohta.</w:t>
      </w:r>
    </w:p>
    <w:p w14:paraId="640CE6AF" w14:textId="77777777" w:rsidR="009B637D" w:rsidRPr="001D7F7E" w:rsidRDefault="009B637D" w:rsidP="00BD1A25">
      <w:pPr>
        <w:jc w:val="both"/>
      </w:pPr>
    </w:p>
    <w:p w14:paraId="5DFAB80A" w14:textId="68555876" w:rsidR="009B637D" w:rsidRPr="001D7F7E" w:rsidRDefault="009B637D" w:rsidP="00BD1A25">
      <w:pPr>
        <w:jc w:val="both"/>
      </w:pPr>
      <w:r w:rsidRPr="001D7F7E">
        <w:t>(6) Muu alkoholi aktsiisimäär on 2</w:t>
      </w:r>
      <w:r w:rsidR="00880FE9" w:rsidRPr="001D7F7E">
        <w:t>6,42</w:t>
      </w:r>
      <w:r w:rsidRPr="001D7F7E">
        <w:t xml:space="preserve"> eurot muu alkoholi etanoolisisalduse ühe mahuprotsendi kohta </w:t>
      </w:r>
      <w:proofErr w:type="spellStart"/>
      <w:r w:rsidRPr="001D7F7E">
        <w:t>hektoliitris</w:t>
      </w:r>
      <w:proofErr w:type="spellEnd"/>
      <w:r w:rsidRPr="001D7F7E">
        <w:t>.“;</w:t>
      </w:r>
    </w:p>
    <w:p w14:paraId="0806CB2F" w14:textId="07AD8678" w:rsidR="00AA5E91" w:rsidRPr="001D7F7E" w:rsidRDefault="00AA5E91" w:rsidP="00BD1A25">
      <w:pPr>
        <w:jc w:val="both"/>
        <w:rPr>
          <w:b/>
          <w:bCs/>
        </w:rPr>
      </w:pPr>
    </w:p>
    <w:p w14:paraId="2D5528AA" w14:textId="41B65C43" w:rsidR="0078726E" w:rsidRPr="001D7F7E" w:rsidRDefault="00880FE9" w:rsidP="00BD1A25">
      <w:pPr>
        <w:jc w:val="both"/>
        <w:rPr>
          <w:bCs/>
          <w:color w:val="000000" w:themeColor="text1"/>
        </w:rPr>
      </w:pPr>
      <w:bookmarkStart w:id="6" w:name="para49b1lg5"/>
      <w:bookmarkEnd w:id="6"/>
      <w:r w:rsidRPr="001D7F7E">
        <w:rPr>
          <w:b/>
          <w:bCs/>
          <w:color w:val="000000" w:themeColor="text1"/>
        </w:rPr>
        <w:t>7</w:t>
      </w:r>
      <w:r w:rsidR="0078726E" w:rsidRPr="001D7F7E">
        <w:rPr>
          <w:b/>
          <w:bCs/>
          <w:color w:val="000000" w:themeColor="text1"/>
        </w:rPr>
        <w:t>)</w:t>
      </w:r>
      <w:r w:rsidR="0078726E" w:rsidRPr="001D7F7E">
        <w:rPr>
          <w:bCs/>
          <w:color w:val="000000" w:themeColor="text1"/>
        </w:rPr>
        <w:t xml:space="preserve"> paragrahvi 56 lõike 1 teine lause muudetakse ja sõnastatakse järgmiselt:</w:t>
      </w:r>
    </w:p>
    <w:p w14:paraId="72C6FC4B" w14:textId="41D87416" w:rsidR="003A67DF" w:rsidRPr="001D7F7E" w:rsidRDefault="0078726E" w:rsidP="00BD1A25">
      <w:pPr>
        <w:pStyle w:val="Normaallaadveeb"/>
        <w:spacing w:before="0" w:beforeAutospacing="0" w:after="0" w:afterAutospacing="0"/>
        <w:jc w:val="both"/>
        <w:rPr>
          <w:noProof/>
          <w:color w:val="000000" w:themeColor="text1"/>
        </w:rPr>
      </w:pPr>
      <w:r w:rsidRPr="001D7F7E">
        <w:rPr>
          <w:noProof/>
          <w:color w:val="000000" w:themeColor="text1"/>
        </w:rPr>
        <w:t>„</w:t>
      </w:r>
      <w:r w:rsidRPr="001D7F7E">
        <w:rPr>
          <w:color w:val="000000" w:themeColor="text1"/>
        </w:rPr>
        <w:t xml:space="preserve">Fikseeritud määr on </w:t>
      </w:r>
      <w:r w:rsidR="00796FB6" w:rsidRPr="001D7F7E">
        <w:rPr>
          <w:color w:val="000000" w:themeColor="text1"/>
        </w:rPr>
        <w:t>1</w:t>
      </w:r>
      <w:r w:rsidR="00931854" w:rsidRPr="001D7F7E">
        <w:rPr>
          <w:color w:val="000000" w:themeColor="text1"/>
        </w:rPr>
        <w:t>23</w:t>
      </w:r>
      <w:r w:rsidR="00796FB6" w:rsidRPr="001D7F7E">
        <w:rPr>
          <w:color w:val="000000" w:themeColor="text1"/>
        </w:rPr>
        <w:t>,5</w:t>
      </w:r>
      <w:r w:rsidR="0001229B" w:rsidRPr="001D7F7E">
        <w:rPr>
          <w:color w:val="000000" w:themeColor="text1"/>
        </w:rPr>
        <w:t>0</w:t>
      </w:r>
      <w:r w:rsidRPr="001D7F7E">
        <w:rPr>
          <w:color w:val="000000" w:themeColor="text1"/>
        </w:rPr>
        <w:t xml:space="preserve"> eurot ja proportsionaalne määr 30 protsenti sigarettide maksimaalsest jaehinnast.</w:t>
      </w:r>
      <w:ins w:id="7" w:author="Aili Sandre" w:date="2024-09-16T11:39:00Z">
        <w:r w:rsidR="003B5E68">
          <w:rPr>
            <w:color w:val="000000" w:themeColor="text1"/>
          </w:rPr>
          <w:t>“</w:t>
        </w:r>
      </w:ins>
      <w:del w:id="8" w:author="Aili Sandre" w:date="2024-09-16T11:39:00Z">
        <w:r w:rsidRPr="001D7F7E" w:rsidDel="003B5E68">
          <w:rPr>
            <w:noProof/>
            <w:color w:val="000000" w:themeColor="text1"/>
          </w:rPr>
          <w:delText>”</w:delText>
        </w:r>
      </w:del>
      <w:r w:rsidRPr="001D7F7E">
        <w:rPr>
          <w:noProof/>
          <w:color w:val="000000" w:themeColor="text1"/>
        </w:rPr>
        <w:t>;</w:t>
      </w:r>
    </w:p>
    <w:p w14:paraId="56C9ABED" w14:textId="77777777" w:rsidR="00CD5E45" w:rsidRPr="001D7F7E" w:rsidRDefault="00CD5E45" w:rsidP="00BD1A25">
      <w:pPr>
        <w:jc w:val="both"/>
        <w:rPr>
          <w:b/>
          <w:bCs/>
          <w:color w:val="000000" w:themeColor="text1"/>
        </w:rPr>
      </w:pPr>
    </w:p>
    <w:p w14:paraId="11D5857B" w14:textId="4AAC7953" w:rsidR="0078726E" w:rsidRPr="001D7F7E" w:rsidRDefault="00E06091" w:rsidP="00BD1A25">
      <w:pPr>
        <w:jc w:val="both"/>
        <w:rPr>
          <w:bCs/>
          <w:color w:val="000000" w:themeColor="text1"/>
        </w:rPr>
      </w:pPr>
      <w:r w:rsidRPr="001D7F7E">
        <w:rPr>
          <w:b/>
          <w:bCs/>
          <w:color w:val="000000" w:themeColor="text1"/>
        </w:rPr>
        <w:t>8</w:t>
      </w:r>
      <w:r w:rsidR="0078726E" w:rsidRPr="001D7F7E">
        <w:rPr>
          <w:b/>
          <w:bCs/>
          <w:color w:val="000000" w:themeColor="text1"/>
        </w:rPr>
        <w:t>)</w:t>
      </w:r>
      <w:r w:rsidR="0078726E" w:rsidRPr="001D7F7E">
        <w:rPr>
          <w:bCs/>
          <w:color w:val="000000" w:themeColor="text1"/>
        </w:rPr>
        <w:t xml:space="preserve"> paragrahvi 56 lõike 1 teine lause muudetakse ja sõnastatakse järgmiselt:</w:t>
      </w:r>
    </w:p>
    <w:p w14:paraId="761BFCD8" w14:textId="06D79FC0" w:rsidR="0078726E" w:rsidRPr="001D7F7E" w:rsidRDefault="0078726E" w:rsidP="00BD1A25">
      <w:pPr>
        <w:pStyle w:val="Normaallaadveeb"/>
        <w:spacing w:before="0" w:beforeAutospacing="0" w:after="0" w:afterAutospacing="0"/>
        <w:jc w:val="both"/>
        <w:rPr>
          <w:noProof/>
          <w:color w:val="000000" w:themeColor="text1"/>
        </w:rPr>
      </w:pPr>
      <w:r w:rsidRPr="001D7F7E">
        <w:rPr>
          <w:noProof/>
          <w:color w:val="000000" w:themeColor="text1"/>
        </w:rPr>
        <w:t>„</w:t>
      </w:r>
      <w:r w:rsidRPr="001D7F7E">
        <w:rPr>
          <w:color w:val="000000" w:themeColor="text1"/>
        </w:rPr>
        <w:t xml:space="preserve">Fikseeritud määr on </w:t>
      </w:r>
      <w:r w:rsidR="00796FB6" w:rsidRPr="001D7F7E">
        <w:rPr>
          <w:color w:val="000000" w:themeColor="text1"/>
        </w:rPr>
        <w:t>1</w:t>
      </w:r>
      <w:r w:rsidR="00931854" w:rsidRPr="001D7F7E">
        <w:rPr>
          <w:color w:val="000000" w:themeColor="text1"/>
        </w:rPr>
        <w:t>30,50</w:t>
      </w:r>
      <w:r w:rsidRPr="001D7F7E">
        <w:rPr>
          <w:color w:val="000000" w:themeColor="text1"/>
        </w:rPr>
        <w:t xml:space="preserve"> eurot ja proportsionaalne määr 30 protsenti sigarettide maksimaalsest jaehinnast.</w:t>
      </w:r>
      <w:ins w:id="9" w:author="Aili Sandre" w:date="2024-09-16T11:40:00Z">
        <w:r w:rsidR="003B5E68">
          <w:rPr>
            <w:color w:val="000000" w:themeColor="text1"/>
          </w:rPr>
          <w:t>“</w:t>
        </w:r>
      </w:ins>
      <w:del w:id="10" w:author="Aili Sandre" w:date="2024-09-16T11:40:00Z">
        <w:r w:rsidRPr="001D7F7E" w:rsidDel="003B5E68">
          <w:rPr>
            <w:noProof/>
            <w:color w:val="000000" w:themeColor="text1"/>
          </w:rPr>
          <w:delText>”</w:delText>
        </w:r>
      </w:del>
      <w:r w:rsidRPr="001D7F7E">
        <w:rPr>
          <w:noProof/>
          <w:color w:val="000000" w:themeColor="text1"/>
        </w:rPr>
        <w:t>;</w:t>
      </w:r>
      <w:del w:id="11" w:author="Aili Sandre" w:date="2024-09-16T11:40:00Z">
        <w:r w:rsidRPr="001D7F7E" w:rsidDel="003B5E68">
          <w:rPr>
            <w:noProof/>
            <w:color w:val="000000" w:themeColor="text1"/>
          </w:rPr>
          <w:delText xml:space="preserve">  </w:delText>
        </w:r>
      </w:del>
    </w:p>
    <w:p w14:paraId="2ABFE368" w14:textId="77777777" w:rsidR="00535EF9" w:rsidRPr="001D7F7E" w:rsidRDefault="00535EF9" w:rsidP="00BD1A25">
      <w:pPr>
        <w:jc w:val="both"/>
        <w:rPr>
          <w:b/>
          <w:bCs/>
          <w:color w:val="000000" w:themeColor="text1"/>
        </w:rPr>
      </w:pPr>
    </w:p>
    <w:p w14:paraId="1E83C6DA" w14:textId="39DC026C" w:rsidR="0078726E" w:rsidRPr="001D7F7E" w:rsidRDefault="00E06091" w:rsidP="00BD1A25">
      <w:pPr>
        <w:jc w:val="both"/>
        <w:rPr>
          <w:bCs/>
          <w:color w:val="000000" w:themeColor="text1"/>
        </w:rPr>
      </w:pPr>
      <w:r w:rsidRPr="001D7F7E">
        <w:rPr>
          <w:b/>
          <w:bCs/>
          <w:color w:val="000000" w:themeColor="text1"/>
        </w:rPr>
        <w:t>9</w:t>
      </w:r>
      <w:r w:rsidR="0078726E" w:rsidRPr="001D7F7E">
        <w:rPr>
          <w:b/>
          <w:bCs/>
          <w:color w:val="000000" w:themeColor="text1"/>
        </w:rPr>
        <w:t>)</w:t>
      </w:r>
      <w:r w:rsidR="0078726E" w:rsidRPr="001D7F7E">
        <w:rPr>
          <w:bCs/>
          <w:color w:val="000000" w:themeColor="text1"/>
        </w:rPr>
        <w:t xml:space="preserve"> paragrahvi 56 lõike 1 teine lause muudetakse ja sõnastatakse järgmiselt:</w:t>
      </w:r>
    </w:p>
    <w:p w14:paraId="33A9A113" w14:textId="04B8EB58" w:rsidR="0078726E" w:rsidRPr="001D7F7E" w:rsidRDefault="0078726E" w:rsidP="00BD1A25">
      <w:pPr>
        <w:pStyle w:val="Normaallaadveeb"/>
        <w:spacing w:before="0" w:beforeAutospacing="0" w:after="0" w:afterAutospacing="0"/>
        <w:jc w:val="both"/>
        <w:rPr>
          <w:noProof/>
          <w:color w:val="000000" w:themeColor="text1"/>
        </w:rPr>
      </w:pPr>
      <w:r w:rsidRPr="001D7F7E">
        <w:rPr>
          <w:noProof/>
          <w:color w:val="000000" w:themeColor="text1"/>
        </w:rPr>
        <w:t>„</w:t>
      </w:r>
      <w:r w:rsidRPr="001D7F7E">
        <w:rPr>
          <w:color w:val="000000" w:themeColor="text1"/>
        </w:rPr>
        <w:t xml:space="preserve">Fikseeritud määr on </w:t>
      </w:r>
      <w:r w:rsidR="00796FB6" w:rsidRPr="001D7F7E">
        <w:rPr>
          <w:color w:val="000000" w:themeColor="text1"/>
        </w:rPr>
        <w:t>1</w:t>
      </w:r>
      <w:r w:rsidR="00931854" w:rsidRPr="001D7F7E">
        <w:rPr>
          <w:color w:val="000000" w:themeColor="text1"/>
        </w:rPr>
        <w:t>37,00</w:t>
      </w:r>
      <w:r w:rsidRPr="001D7F7E">
        <w:rPr>
          <w:color w:val="000000" w:themeColor="text1"/>
        </w:rPr>
        <w:t xml:space="preserve"> eurot ja proportsionaalne määr 30 protsenti sigarettide maksimaalsest jaehinnast.</w:t>
      </w:r>
      <w:ins w:id="12" w:author="Aili Sandre" w:date="2024-09-16T11:40:00Z">
        <w:r w:rsidR="003B5E68">
          <w:rPr>
            <w:color w:val="000000" w:themeColor="text1"/>
          </w:rPr>
          <w:t>“</w:t>
        </w:r>
      </w:ins>
      <w:del w:id="13" w:author="Aili Sandre" w:date="2024-09-16T11:40:00Z">
        <w:r w:rsidRPr="001D7F7E" w:rsidDel="003B5E68">
          <w:rPr>
            <w:noProof/>
            <w:color w:val="000000" w:themeColor="text1"/>
          </w:rPr>
          <w:delText>”</w:delText>
        </w:r>
      </w:del>
      <w:r w:rsidRPr="001D7F7E">
        <w:rPr>
          <w:noProof/>
          <w:color w:val="000000" w:themeColor="text1"/>
        </w:rPr>
        <w:t>;</w:t>
      </w:r>
      <w:del w:id="14" w:author="Aili Sandre" w:date="2024-09-16T11:40:00Z">
        <w:r w:rsidRPr="001D7F7E" w:rsidDel="003B5E68">
          <w:rPr>
            <w:noProof/>
            <w:color w:val="000000" w:themeColor="text1"/>
          </w:rPr>
          <w:delText xml:space="preserve">  </w:delText>
        </w:r>
      </w:del>
    </w:p>
    <w:p w14:paraId="0D951EBC" w14:textId="77777777" w:rsidR="00535EF9" w:rsidRPr="001D7F7E" w:rsidRDefault="00535EF9" w:rsidP="00BD1A25">
      <w:pPr>
        <w:jc w:val="both"/>
        <w:rPr>
          <w:b/>
          <w:noProof/>
          <w:color w:val="000000" w:themeColor="text1"/>
        </w:rPr>
      </w:pPr>
    </w:p>
    <w:p w14:paraId="2CC8DB0E" w14:textId="1E3D7529" w:rsidR="0078726E" w:rsidRPr="001D7F7E" w:rsidRDefault="0078726E" w:rsidP="00BD1A25">
      <w:pPr>
        <w:jc w:val="both"/>
        <w:rPr>
          <w:bCs/>
          <w:color w:val="000000" w:themeColor="text1"/>
        </w:rPr>
      </w:pPr>
      <w:r w:rsidRPr="001D7F7E">
        <w:rPr>
          <w:b/>
          <w:noProof/>
          <w:color w:val="000000" w:themeColor="text1"/>
        </w:rPr>
        <w:t>1</w:t>
      </w:r>
      <w:r w:rsidR="00E06091" w:rsidRPr="001D7F7E">
        <w:rPr>
          <w:b/>
          <w:noProof/>
          <w:color w:val="000000" w:themeColor="text1"/>
        </w:rPr>
        <w:t>0</w:t>
      </w:r>
      <w:r w:rsidRPr="001D7F7E">
        <w:rPr>
          <w:b/>
          <w:noProof/>
          <w:color w:val="000000" w:themeColor="text1"/>
        </w:rPr>
        <w:t>)</w:t>
      </w:r>
      <w:r w:rsidRPr="001D7F7E">
        <w:rPr>
          <w:noProof/>
          <w:color w:val="000000" w:themeColor="text1"/>
        </w:rPr>
        <w:t xml:space="preserve"> </w:t>
      </w:r>
      <w:r w:rsidRPr="001D7F7E">
        <w:rPr>
          <w:bCs/>
          <w:color w:val="000000" w:themeColor="text1"/>
        </w:rPr>
        <w:t>paragrahvi 56 lõige 1</w:t>
      </w:r>
      <w:r w:rsidRPr="001D7F7E">
        <w:rPr>
          <w:bCs/>
          <w:color w:val="000000" w:themeColor="text1"/>
          <w:vertAlign w:val="superscript"/>
        </w:rPr>
        <w:t>1</w:t>
      </w:r>
      <w:r w:rsidRPr="001D7F7E">
        <w:rPr>
          <w:bCs/>
          <w:color w:val="000000" w:themeColor="text1"/>
        </w:rPr>
        <w:t xml:space="preserve"> muudetakse ja sõnastatakse järgmiselt:</w:t>
      </w:r>
    </w:p>
    <w:p w14:paraId="7C527C48" w14:textId="1F6A3B01" w:rsidR="0078726E" w:rsidRPr="001D7F7E" w:rsidRDefault="0078726E" w:rsidP="00BD1A25">
      <w:pPr>
        <w:jc w:val="both"/>
        <w:rPr>
          <w:color w:val="000000" w:themeColor="text1"/>
        </w:rPr>
      </w:pPr>
      <w:r w:rsidRPr="001D7F7E">
        <w:rPr>
          <w:color w:val="000000" w:themeColor="text1"/>
        </w:rPr>
        <w:t>„(1</w:t>
      </w:r>
      <w:r w:rsidRPr="001D7F7E">
        <w:rPr>
          <w:color w:val="000000" w:themeColor="text1"/>
          <w:vertAlign w:val="superscript"/>
        </w:rPr>
        <w:t>1</w:t>
      </w:r>
      <w:r w:rsidRPr="001D7F7E">
        <w:rPr>
          <w:color w:val="000000" w:themeColor="text1"/>
        </w:rPr>
        <w:t xml:space="preserve">) Sigarettidelt makstakse aktsiisi käesoleva paragrahvi lõikes 1 sätestatud määra alusel, kuid mitte vähem kui </w:t>
      </w:r>
      <w:r w:rsidR="00931854" w:rsidRPr="001D7F7E">
        <w:rPr>
          <w:color w:val="000000" w:themeColor="text1"/>
        </w:rPr>
        <w:t>209,95</w:t>
      </w:r>
      <w:r w:rsidRPr="001D7F7E">
        <w:rPr>
          <w:color w:val="000000" w:themeColor="text1"/>
        </w:rPr>
        <w:t xml:space="preserve"> eurot 1000 sigareti kohta.“;</w:t>
      </w:r>
      <w:del w:id="15" w:author="Aili Sandre" w:date="2024-09-16T11:41:00Z">
        <w:r w:rsidRPr="001D7F7E" w:rsidDel="003B5E68">
          <w:rPr>
            <w:color w:val="000000" w:themeColor="text1"/>
          </w:rPr>
          <w:delText xml:space="preserve"> </w:delText>
        </w:r>
      </w:del>
    </w:p>
    <w:p w14:paraId="0376C20F" w14:textId="77777777" w:rsidR="00535EF9" w:rsidRPr="001D7F7E" w:rsidRDefault="00535EF9" w:rsidP="00BD1A25">
      <w:pPr>
        <w:jc w:val="both"/>
        <w:rPr>
          <w:b/>
          <w:noProof/>
          <w:color w:val="000000" w:themeColor="text1"/>
        </w:rPr>
      </w:pPr>
    </w:p>
    <w:p w14:paraId="7DFF5C23" w14:textId="2987F670" w:rsidR="0078726E" w:rsidRPr="001D7F7E" w:rsidRDefault="00AC3EBF" w:rsidP="00BD1A25">
      <w:pPr>
        <w:jc w:val="both"/>
        <w:rPr>
          <w:bCs/>
          <w:color w:val="000000" w:themeColor="text1"/>
        </w:rPr>
      </w:pPr>
      <w:r w:rsidRPr="001D7F7E">
        <w:rPr>
          <w:b/>
          <w:noProof/>
          <w:color w:val="000000" w:themeColor="text1"/>
        </w:rPr>
        <w:t>1</w:t>
      </w:r>
      <w:r w:rsidR="00E06091" w:rsidRPr="001D7F7E">
        <w:rPr>
          <w:b/>
          <w:noProof/>
          <w:color w:val="000000" w:themeColor="text1"/>
        </w:rPr>
        <w:t>1</w:t>
      </w:r>
      <w:r w:rsidR="0078726E" w:rsidRPr="001D7F7E">
        <w:rPr>
          <w:b/>
          <w:noProof/>
          <w:color w:val="000000" w:themeColor="text1"/>
        </w:rPr>
        <w:t>)</w:t>
      </w:r>
      <w:r w:rsidR="0078726E" w:rsidRPr="001D7F7E">
        <w:rPr>
          <w:noProof/>
          <w:color w:val="000000" w:themeColor="text1"/>
        </w:rPr>
        <w:t xml:space="preserve"> </w:t>
      </w:r>
      <w:r w:rsidR="0078726E" w:rsidRPr="001D7F7E">
        <w:rPr>
          <w:bCs/>
          <w:color w:val="000000" w:themeColor="text1"/>
        </w:rPr>
        <w:t>paragrahvi 56 lõige 1</w:t>
      </w:r>
      <w:r w:rsidR="0078726E" w:rsidRPr="001D7F7E">
        <w:rPr>
          <w:bCs/>
          <w:color w:val="000000" w:themeColor="text1"/>
          <w:vertAlign w:val="superscript"/>
        </w:rPr>
        <w:t>1</w:t>
      </w:r>
      <w:r w:rsidR="0078726E" w:rsidRPr="001D7F7E">
        <w:rPr>
          <w:bCs/>
          <w:color w:val="000000" w:themeColor="text1"/>
        </w:rPr>
        <w:t xml:space="preserve"> muudetakse ja sõnastatakse järgmiselt:</w:t>
      </w:r>
    </w:p>
    <w:p w14:paraId="3F026499" w14:textId="34566560" w:rsidR="0078726E" w:rsidRPr="001D7F7E" w:rsidRDefault="0078726E" w:rsidP="00BD1A25">
      <w:pPr>
        <w:jc w:val="both"/>
        <w:rPr>
          <w:color w:val="000000" w:themeColor="text1"/>
        </w:rPr>
      </w:pPr>
      <w:r w:rsidRPr="001D7F7E">
        <w:rPr>
          <w:color w:val="000000" w:themeColor="text1"/>
        </w:rPr>
        <w:t>„(1</w:t>
      </w:r>
      <w:r w:rsidRPr="001D7F7E">
        <w:rPr>
          <w:color w:val="000000" w:themeColor="text1"/>
          <w:vertAlign w:val="superscript"/>
        </w:rPr>
        <w:t>1</w:t>
      </w:r>
      <w:r w:rsidRPr="001D7F7E">
        <w:rPr>
          <w:color w:val="000000" w:themeColor="text1"/>
        </w:rPr>
        <w:t xml:space="preserve">) Sigarettidelt makstakse aktsiisi käesoleva paragrahvi lõikes 1 sätestatud määra alusel, kuid mitte vähem kui </w:t>
      </w:r>
      <w:r w:rsidR="00931854" w:rsidRPr="001D7F7E">
        <w:rPr>
          <w:color w:val="000000" w:themeColor="text1"/>
        </w:rPr>
        <w:t>220,40</w:t>
      </w:r>
      <w:r w:rsidRPr="001D7F7E">
        <w:rPr>
          <w:color w:val="000000" w:themeColor="text1"/>
        </w:rPr>
        <w:t xml:space="preserve"> eurot 1000 sigareti kohta.“;</w:t>
      </w:r>
      <w:del w:id="16" w:author="Aili Sandre" w:date="2024-09-16T11:41:00Z">
        <w:r w:rsidRPr="001D7F7E" w:rsidDel="003B5E68">
          <w:rPr>
            <w:color w:val="000000" w:themeColor="text1"/>
          </w:rPr>
          <w:delText xml:space="preserve"> </w:delText>
        </w:r>
      </w:del>
    </w:p>
    <w:p w14:paraId="59DA168D" w14:textId="77777777" w:rsidR="00535EF9" w:rsidRPr="001D7F7E" w:rsidRDefault="00535EF9" w:rsidP="00BD1A25">
      <w:pPr>
        <w:jc w:val="both"/>
        <w:rPr>
          <w:b/>
          <w:noProof/>
          <w:color w:val="000000" w:themeColor="text1"/>
        </w:rPr>
      </w:pPr>
    </w:p>
    <w:p w14:paraId="1E9FF851" w14:textId="6046989C" w:rsidR="0078726E" w:rsidRPr="001D7F7E" w:rsidRDefault="00AC3EBF" w:rsidP="00BD1A25">
      <w:pPr>
        <w:jc w:val="both"/>
        <w:rPr>
          <w:bCs/>
          <w:color w:val="000000" w:themeColor="text1"/>
        </w:rPr>
      </w:pPr>
      <w:r w:rsidRPr="001D7F7E">
        <w:rPr>
          <w:b/>
          <w:noProof/>
          <w:color w:val="000000" w:themeColor="text1"/>
        </w:rPr>
        <w:t>1</w:t>
      </w:r>
      <w:r w:rsidR="00E06091" w:rsidRPr="001D7F7E">
        <w:rPr>
          <w:b/>
          <w:noProof/>
          <w:color w:val="000000" w:themeColor="text1"/>
        </w:rPr>
        <w:t>2</w:t>
      </w:r>
      <w:r w:rsidR="008403A5" w:rsidRPr="001D7F7E">
        <w:rPr>
          <w:b/>
          <w:noProof/>
          <w:color w:val="000000" w:themeColor="text1"/>
        </w:rPr>
        <w:t>)</w:t>
      </w:r>
      <w:r w:rsidR="0078726E" w:rsidRPr="001D7F7E">
        <w:rPr>
          <w:noProof/>
          <w:color w:val="000000" w:themeColor="text1"/>
        </w:rPr>
        <w:t xml:space="preserve"> </w:t>
      </w:r>
      <w:r w:rsidR="0078726E" w:rsidRPr="001D7F7E">
        <w:rPr>
          <w:bCs/>
          <w:color w:val="000000" w:themeColor="text1"/>
        </w:rPr>
        <w:t>paragrahvi 56 lõige 1</w:t>
      </w:r>
      <w:r w:rsidR="0078726E" w:rsidRPr="001D7F7E">
        <w:rPr>
          <w:bCs/>
          <w:color w:val="000000" w:themeColor="text1"/>
          <w:vertAlign w:val="superscript"/>
        </w:rPr>
        <w:t>1</w:t>
      </w:r>
      <w:r w:rsidR="0078726E" w:rsidRPr="001D7F7E">
        <w:rPr>
          <w:bCs/>
          <w:color w:val="000000" w:themeColor="text1"/>
        </w:rPr>
        <w:t xml:space="preserve"> muudetakse ja sõnastatakse järgmiselt:</w:t>
      </w:r>
    </w:p>
    <w:p w14:paraId="507FC787" w14:textId="493D921E" w:rsidR="0078726E" w:rsidRPr="001D7F7E" w:rsidRDefault="0078726E" w:rsidP="00BD1A25">
      <w:pPr>
        <w:jc w:val="both"/>
        <w:rPr>
          <w:color w:val="000000" w:themeColor="text1"/>
        </w:rPr>
      </w:pPr>
      <w:r w:rsidRPr="001D7F7E">
        <w:rPr>
          <w:color w:val="000000" w:themeColor="text1"/>
        </w:rPr>
        <w:t>„(1</w:t>
      </w:r>
      <w:r w:rsidRPr="001D7F7E">
        <w:rPr>
          <w:color w:val="000000" w:themeColor="text1"/>
          <w:vertAlign w:val="superscript"/>
        </w:rPr>
        <w:t>1</w:t>
      </w:r>
      <w:r w:rsidRPr="001D7F7E">
        <w:rPr>
          <w:color w:val="000000" w:themeColor="text1"/>
        </w:rPr>
        <w:t xml:space="preserve">) Sigarettidelt makstakse aktsiisi käesoleva paragrahvi lõikes 1 sätestatud määra alusel, kuid mitte vähem kui </w:t>
      </w:r>
      <w:r w:rsidR="00931854" w:rsidRPr="001D7F7E">
        <w:rPr>
          <w:color w:val="000000" w:themeColor="text1"/>
        </w:rPr>
        <w:t>231,33</w:t>
      </w:r>
      <w:r w:rsidRPr="001D7F7E">
        <w:rPr>
          <w:color w:val="000000" w:themeColor="text1"/>
        </w:rPr>
        <w:t xml:space="preserve"> eurot 1000 sigareti kohta.“;</w:t>
      </w:r>
      <w:del w:id="17" w:author="Aili Sandre" w:date="2024-09-16T11:41:00Z">
        <w:r w:rsidRPr="001D7F7E" w:rsidDel="003B5E68">
          <w:rPr>
            <w:color w:val="000000" w:themeColor="text1"/>
          </w:rPr>
          <w:delText xml:space="preserve"> </w:delText>
        </w:r>
      </w:del>
    </w:p>
    <w:p w14:paraId="511676F6" w14:textId="77777777" w:rsidR="00535EF9" w:rsidRPr="001D7F7E" w:rsidRDefault="00535EF9" w:rsidP="00BD1A25">
      <w:pPr>
        <w:jc w:val="both"/>
        <w:rPr>
          <w:b/>
          <w:bCs/>
          <w:color w:val="000000" w:themeColor="text1"/>
        </w:rPr>
      </w:pPr>
    </w:p>
    <w:p w14:paraId="67383E53" w14:textId="7A8CE394" w:rsidR="00DE73E6" w:rsidRPr="001D7F7E" w:rsidRDefault="00E1168C" w:rsidP="00BD1A25">
      <w:pPr>
        <w:jc w:val="both"/>
      </w:pPr>
      <w:r w:rsidRPr="001D7F7E">
        <w:rPr>
          <w:b/>
          <w:bCs/>
        </w:rPr>
        <w:t>1</w:t>
      </w:r>
      <w:r w:rsidR="00E06091" w:rsidRPr="001D7F7E">
        <w:rPr>
          <w:b/>
          <w:bCs/>
        </w:rPr>
        <w:t>3</w:t>
      </w:r>
      <w:r w:rsidRPr="001D7F7E">
        <w:rPr>
          <w:b/>
          <w:bCs/>
        </w:rPr>
        <w:t>)</w:t>
      </w:r>
      <w:r w:rsidRPr="001D7F7E">
        <w:rPr>
          <w:b/>
          <w:bCs/>
          <w:color w:val="FF0000"/>
        </w:rPr>
        <w:t xml:space="preserve"> </w:t>
      </w:r>
      <w:bookmarkStart w:id="18" w:name="_Hlk132739303"/>
      <w:r w:rsidRPr="001D7F7E">
        <w:t>paragrahvi 56 lõike</w:t>
      </w:r>
      <w:r w:rsidR="00DE73E6" w:rsidRPr="001D7F7E">
        <w:t xml:space="preserve"> </w:t>
      </w:r>
      <w:r w:rsidRPr="001D7F7E">
        <w:t xml:space="preserve">2 </w:t>
      </w:r>
      <w:r w:rsidR="00DE73E6" w:rsidRPr="001D7F7E">
        <w:t>kolmas lause muudetakse ja sõnastatakse järgmiselt:</w:t>
      </w:r>
    </w:p>
    <w:p w14:paraId="34DF00B5" w14:textId="66755280" w:rsidR="00DE73E6" w:rsidRPr="001D7F7E" w:rsidRDefault="00DE73E6" w:rsidP="00BD1A25">
      <w:pPr>
        <w:jc w:val="both"/>
      </w:pPr>
      <w:r w:rsidRPr="001D7F7E">
        <w:t>„Sigarilt ja sigarillolt makstakse aktsiisi eelmise lausega kehtestatud määra alusel, kuid vähemalt 2</w:t>
      </w:r>
      <w:r w:rsidR="00931854" w:rsidRPr="001D7F7E">
        <w:t>68,</w:t>
      </w:r>
      <w:r w:rsidR="00330582" w:rsidRPr="001D7F7E">
        <w:t>4</w:t>
      </w:r>
      <w:r w:rsidR="00931854" w:rsidRPr="001D7F7E">
        <w:t>0</w:t>
      </w:r>
      <w:r w:rsidRPr="001D7F7E">
        <w:t xml:space="preserve"> eurot 1000 sigari või sigarillo kohta.“;</w:t>
      </w:r>
    </w:p>
    <w:bookmarkEnd w:id="18"/>
    <w:p w14:paraId="4845694D" w14:textId="77777777" w:rsidR="00E1168C" w:rsidRPr="001D7F7E" w:rsidRDefault="00E1168C" w:rsidP="00BD1A25">
      <w:pPr>
        <w:jc w:val="both"/>
        <w:rPr>
          <w:b/>
          <w:bCs/>
          <w:color w:val="000000" w:themeColor="text1"/>
        </w:rPr>
      </w:pPr>
    </w:p>
    <w:p w14:paraId="21889BCE" w14:textId="494F8AAB" w:rsidR="00DE73E6" w:rsidRPr="001D7F7E" w:rsidRDefault="00931358" w:rsidP="00BD1A25">
      <w:pPr>
        <w:jc w:val="both"/>
      </w:pPr>
      <w:r w:rsidRPr="001D7F7E">
        <w:rPr>
          <w:b/>
          <w:bCs/>
        </w:rPr>
        <w:t>1</w:t>
      </w:r>
      <w:r w:rsidR="00E06091" w:rsidRPr="001D7F7E">
        <w:rPr>
          <w:b/>
          <w:bCs/>
        </w:rPr>
        <w:t>4</w:t>
      </w:r>
      <w:r w:rsidRPr="001D7F7E">
        <w:rPr>
          <w:b/>
          <w:bCs/>
        </w:rPr>
        <w:t>)</w:t>
      </w:r>
      <w:r w:rsidRPr="001D7F7E">
        <w:rPr>
          <w:b/>
          <w:bCs/>
          <w:color w:val="FF0000"/>
        </w:rPr>
        <w:t xml:space="preserve"> </w:t>
      </w:r>
      <w:bookmarkStart w:id="19" w:name="_Hlk132739352"/>
      <w:bookmarkStart w:id="20" w:name="_Hlk131085524"/>
      <w:r w:rsidR="00DE73E6" w:rsidRPr="001D7F7E">
        <w:t>paragrahvi 56 lõike 2 kolmas lause muudetakse ja sõnastatakse järgmiselt:</w:t>
      </w:r>
    </w:p>
    <w:p w14:paraId="10CDFC4A" w14:textId="1F7E95C0" w:rsidR="00DE73E6" w:rsidRPr="001D7F7E" w:rsidRDefault="00DE73E6" w:rsidP="00BD1A25">
      <w:pPr>
        <w:jc w:val="both"/>
      </w:pPr>
      <w:r w:rsidRPr="001D7F7E">
        <w:t>„Sigarilt ja sigarillolt makstakse aktsiisi eelmise lausega kehtestatud määra alusel, kuid vähemalt 2</w:t>
      </w:r>
      <w:r w:rsidR="00931854" w:rsidRPr="001D7F7E">
        <w:t>82,00</w:t>
      </w:r>
      <w:r w:rsidRPr="001D7F7E">
        <w:t xml:space="preserve"> eurot 1000 sigari või sigarillo kohta.“;</w:t>
      </w:r>
    </w:p>
    <w:bookmarkEnd w:id="19"/>
    <w:p w14:paraId="09FBC918" w14:textId="49545D2D" w:rsidR="00DE73E6" w:rsidRPr="001D7F7E" w:rsidRDefault="00DE73E6" w:rsidP="00BD1A25">
      <w:pPr>
        <w:jc w:val="both"/>
        <w:rPr>
          <w:b/>
          <w:bCs/>
          <w:color w:val="FF0000"/>
        </w:rPr>
      </w:pPr>
    </w:p>
    <w:bookmarkEnd w:id="20"/>
    <w:p w14:paraId="23267CBF" w14:textId="6BBC2671" w:rsidR="00DE73E6" w:rsidRPr="001D7F7E" w:rsidRDefault="00931358" w:rsidP="00BD1A25">
      <w:pPr>
        <w:jc w:val="both"/>
      </w:pPr>
      <w:r w:rsidRPr="001D7F7E">
        <w:rPr>
          <w:b/>
          <w:bCs/>
        </w:rPr>
        <w:lastRenderedPageBreak/>
        <w:t>1</w:t>
      </w:r>
      <w:r w:rsidR="00E06091" w:rsidRPr="001D7F7E">
        <w:rPr>
          <w:b/>
          <w:bCs/>
        </w:rPr>
        <w:t>5</w:t>
      </w:r>
      <w:r w:rsidRPr="001D7F7E">
        <w:rPr>
          <w:b/>
          <w:bCs/>
        </w:rPr>
        <w:t>)</w:t>
      </w:r>
      <w:r w:rsidRPr="001D7F7E">
        <w:rPr>
          <w:color w:val="FF0000"/>
        </w:rPr>
        <w:t xml:space="preserve"> </w:t>
      </w:r>
      <w:r w:rsidR="00DE73E6" w:rsidRPr="001D7F7E">
        <w:t>paragrahvi 56 lõike 2 kolmas lause muudetakse ja sõnastatakse järgmiselt:</w:t>
      </w:r>
    </w:p>
    <w:p w14:paraId="168C6250" w14:textId="7FC6EF15" w:rsidR="00DE73E6" w:rsidRPr="001D7F7E" w:rsidRDefault="00DE73E6" w:rsidP="00BD1A25">
      <w:pPr>
        <w:jc w:val="both"/>
      </w:pPr>
      <w:r w:rsidRPr="001D7F7E">
        <w:t>„Sigarilt ja sigarillolt makstakse aktsiisi eelmise lausega kehtestatud määra alusel, kuid vähemalt 2</w:t>
      </w:r>
      <w:r w:rsidR="00931854" w:rsidRPr="001D7F7E">
        <w:t>96,00</w:t>
      </w:r>
      <w:r w:rsidRPr="001D7F7E">
        <w:t xml:space="preserve"> eurot 1000 sigari või sigarillo kohta.“;</w:t>
      </w:r>
    </w:p>
    <w:p w14:paraId="7B5E052A" w14:textId="22A45003" w:rsidR="00DE73E6" w:rsidRPr="003B5E68" w:rsidRDefault="00DE73E6" w:rsidP="00BD1A25">
      <w:pPr>
        <w:jc w:val="both"/>
        <w:rPr>
          <w:rPrChange w:id="21" w:author="Aili Sandre" w:date="2024-09-16T11:43:00Z">
            <w:rPr>
              <w:color w:val="FF0000"/>
            </w:rPr>
          </w:rPrChange>
        </w:rPr>
      </w:pPr>
    </w:p>
    <w:p w14:paraId="65DE8AF0" w14:textId="3F0D1A3A" w:rsidR="0078726E" w:rsidRPr="001D7F7E" w:rsidRDefault="00A651D4" w:rsidP="00BD1A25">
      <w:pPr>
        <w:jc w:val="both"/>
        <w:rPr>
          <w:color w:val="000000" w:themeColor="text1"/>
        </w:rPr>
      </w:pPr>
      <w:r w:rsidRPr="001D7F7E">
        <w:rPr>
          <w:b/>
          <w:bCs/>
          <w:color w:val="000000" w:themeColor="text1"/>
        </w:rPr>
        <w:t>1</w:t>
      </w:r>
      <w:r w:rsidR="00E06091" w:rsidRPr="001D7F7E">
        <w:rPr>
          <w:b/>
          <w:bCs/>
          <w:color w:val="000000" w:themeColor="text1"/>
        </w:rPr>
        <w:t>6</w:t>
      </w:r>
      <w:r w:rsidR="0078726E" w:rsidRPr="001D7F7E">
        <w:rPr>
          <w:b/>
          <w:bCs/>
          <w:color w:val="000000" w:themeColor="text1"/>
        </w:rPr>
        <w:t>)</w:t>
      </w:r>
      <w:r w:rsidR="0078726E" w:rsidRPr="001D7F7E">
        <w:rPr>
          <w:color w:val="000000" w:themeColor="text1"/>
        </w:rPr>
        <w:t xml:space="preserve"> paragrahvi 56 lõige 3 muudetakse ja sõnastatakse järgmiselt:</w:t>
      </w:r>
    </w:p>
    <w:p w14:paraId="7D9C2976" w14:textId="133C7093" w:rsidR="0078726E" w:rsidRPr="001D7F7E" w:rsidRDefault="0078726E" w:rsidP="00BD1A25">
      <w:pPr>
        <w:jc w:val="both"/>
        <w:rPr>
          <w:color w:val="000000" w:themeColor="text1"/>
        </w:rPr>
      </w:pPr>
      <w:r w:rsidRPr="001D7F7E">
        <w:rPr>
          <w:color w:val="000000" w:themeColor="text1"/>
        </w:rPr>
        <w:t xml:space="preserve">„(3) Suitsetamistubaka aktsiisimäär on </w:t>
      </w:r>
      <w:r w:rsidR="00387491" w:rsidRPr="001D7F7E">
        <w:rPr>
          <w:color w:val="000000" w:themeColor="text1"/>
        </w:rPr>
        <w:t>1</w:t>
      </w:r>
      <w:r w:rsidR="00330582" w:rsidRPr="001D7F7E">
        <w:rPr>
          <w:color w:val="000000" w:themeColor="text1"/>
        </w:rPr>
        <w:t>38</w:t>
      </w:r>
      <w:r w:rsidR="00931854" w:rsidRPr="001D7F7E">
        <w:rPr>
          <w:color w:val="000000" w:themeColor="text1"/>
        </w:rPr>
        <w:t>,00</w:t>
      </w:r>
      <w:r w:rsidRPr="001D7F7E">
        <w:rPr>
          <w:color w:val="000000" w:themeColor="text1"/>
        </w:rPr>
        <w:t xml:space="preserve"> eurot ühe kilogrammi suitsetamistubaka kohta.“;</w:t>
      </w:r>
    </w:p>
    <w:p w14:paraId="69497B91" w14:textId="77777777" w:rsidR="008A29F2" w:rsidRPr="001D7F7E" w:rsidRDefault="008A29F2" w:rsidP="00BD1A25">
      <w:pPr>
        <w:jc w:val="both"/>
        <w:rPr>
          <w:b/>
          <w:bCs/>
          <w:color w:val="000000" w:themeColor="text1"/>
        </w:rPr>
      </w:pPr>
    </w:p>
    <w:p w14:paraId="0621307E" w14:textId="35AD02D4" w:rsidR="0078726E" w:rsidRPr="001D7F7E" w:rsidRDefault="00A651D4" w:rsidP="00BD1A25">
      <w:pPr>
        <w:jc w:val="both"/>
        <w:rPr>
          <w:color w:val="000000" w:themeColor="text1"/>
        </w:rPr>
      </w:pPr>
      <w:r w:rsidRPr="001D7F7E">
        <w:rPr>
          <w:b/>
          <w:bCs/>
          <w:color w:val="000000" w:themeColor="text1"/>
        </w:rPr>
        <w:t>1</w:t>
      </w:r>
      <w:r w:rsidR="00E06091" w:rsidRPr="001D7F7E">
        <w:rPr>
          <w:b/>
          <w:bCs/>
          <w:color w:val="000000" w:themeColor="text1"/>
        </w:rPr>
        <w:t>7</w:t>
      </w:r>
      <w:r w:rsidR="0078726E" w:rsidRPr="001D7F7E">
        <w:rPr>
          <w:b/>
          <w:bCs/>
          <w:color w:val="000000" w:themeColor="text1"/>
        </w:rPr>
        <w:t>)</w:t>
      </w:r>
      <w:r w:rsidR="0078726E" w:rsidRPr="001D7F7E">
        <w:rPr>
          <w:color w:val="000000" w:themeColor="text1"/>
        </w:rPr>
        <w:t xml:space="preserve"> paragrahvi 56 lõige 3 muudetakse ja sõnastatakse järgmiselt:</w:t>
      </w:r>
    </w:p>
    <w:p w14:paraId="48821F06" w14:textId="0A4DA88E" w:rsidR="0078726E" w:rsidRPr="001D7F7E" w:rsidRDefault="0078726E" w:rsidP="00BD1A25">
      <w:pPr>
        <w:jc w:val="both"/>
        <w:rPr>
          <w:color w:val="000000" w:themeColor="text1"/>
        </w:rPr>
      </w:pPr>
      <w:r w:rsidRPr="001D7F7E">
        <w:rPr>
          <w:color w:val="000000" w:themeColor="text1"/>
        </w:rPr>
        <w:t xml:space="preserve">„(3) Suitsetamistubaka aktsiisimäär on </w:t>
      </w:r>
      <w:r w:rsidR="006F2C43" w:rsidRPr="001D7F7E">
        <w:rPr>
          <w:color w:val="000000" w:themeColor="text1"/>
        </w:rPr>
        <w:t>1</w:t>
      </w:r>
      <w:r w:rsidR="00330582" w:rsidRPr="001D7F7E">
        <w:rPr>
          <w:color w:val="000000" w:themeColor="text1"/>
        </w:rPr>
        <w:t>45</w:t>
      </w:r>
      <w:r w:rsidR="00387491" w:rsidRPr="001D7F7E">
        <w:rPr>
          <w:color w:val="000000" w:themeColor="text1"/>
        </w:rPr>
        <w:t>,</w:t>
      </w:r>
      <w:r w:rsidR="000F4B87" w:rsidRPr="001D7F7E">
        <w:rPr>
          <w:color w:val="000000" w:themeColor="text1"/>
        </w:rPr>
        <w:t>00</w:t>
      </w:r>
      <w:r w:rsidRPr="001D7F7E">
        <w:rPr>
          <w:color w:val="000000" w:themeColor="text1"/>
        </w:rPr>
        <w:t xml:space="preserve"> eurot ühe kilogrammi suitsetamistubaka kohta.“;</w:t>
      </w:r>
    </w:p>
    <w:p w14:paraId="163390E5" w14:textId="77777777" w:rsidR="008A29F2" w:rsidRPr="001D7F7E" w:rsidRDefault="008A29F2" w:rsidP="00BD1A25">
      <w:pPr>
        <w:jc w:val="both"/>
        <w:rPr>
          <w:b/>
          <w:bCs/>
          <w:color w:val="000000" w:themeColor="text1"/>
        </w:rPr>
      </w:pPr>
    </w:p>
    <w:p w14:paraId="178E8007" w14:textId="7738DA74" w:rsidR="0078726E" w:rsidRPr="001D7F7E" w:rsidRDefault="001F5336" w:rsidP="00BD1A25">
      <w:pPr>
        <w:jc w:val="both"/>
        <w:rPr>
          <w:color w:val="000000" w:themeColor="text1"/>
        </w:rPr>
      </w:pPr>
      <w:r w:rsidRPr="001D7F7E">
        <w:rPr>
          <w:b/>
          <w:bCs/>
          <w:color w:val="000000" w:themeColor="text1"/>
        </w:rPr>
        <w:t>1</w:t>
      </w:r>
      <w:r w:rsidR="00E06091" w:rsidRPr="001D7F7E">
        <w:rPr>
          <w:b/>
          <w:bCs/>
          <w:color w:val="000000" w:themeColor="text1"/>
        </w:rPr>
        <w:t>8</w:t>
      </w:r>
      <w:r w:rsidR="0078726E" w:rsidRPr="001D7F7E">
        <w:rPr>
          <w:b/>
          <w:bCs/>
          <w:color w:val="000000" w:themeColor="text1"/>
        </w:rPr>
        <w:t>)</w:t>
      </w:r>
      <w:r w:rsidR="0078726E" w:rsidRPr="001D7F7E">
        <w:rPr>
          <w:color w:val="000000" w:themeColor="text1"/>
        </w:rPr>
        <w:t xml:space="preserve"> paragrahvi 56 lõige 3 muudetakse ja sõnastatakse järgmiselt:</w:t>
      </w:r>
    </w:p>
    <w:p w14:paraId="30082DCC" w14:textId="4556C2D7" w:rsidR="0078726E" w:rsidRPr="001D7F7E" w:rsidRDefault="0078726E" w:rsidP="00BD1A25">
      <w:pPr>
        <w:jc w:val="both"/>
        <w:rPr>
          <w:color w:val="000000" w:themeColor="text1"/>
        </w:rPr>
      </w:pPr>
      <w:r w:rsidRPr="001D7F7E">
        <w:rPr>
          <w:color w:val="000000" w:themeColor="text1"/>
        </w:rPr>
        <w:t xml:space="preserve">„(3) Suitsetamistubaka aktsiisimäär on </w:t>
      </w:r>
      <w:r w:rsidR="00A651D4" w:rsidRPr="001D7F7E">
        <w:rPr>
          <w:color w:val="000000" w:themeColor="text1"/>
        </w:rPr>
        <w:t>1</w:t>
      </w:r>
      <w:r w:rsidR="00931854" w:rsidRPr="001D7F7E">
        <w:rPr>
          <w:color w:val="000000" w:themeColor="text1"/>
        </w:rPr>
        <w:t>5</w:t>
      </w:r>
      <w:r w:rsidR="00330582" w:rsidRPr="001D7F7E">
        <w:rPr>
          <w:color w:val="000000" w:themeColor="text1"/>
        </w:rPr>
        <w:t>2</w:t>
      </w:r>
      <w:r w:rsidR="00387491" w:rsidRPr="001D7F7E">
        <w:rPr>
          <w:color w:val="000000" w:themeColor="text1"/>
        </w:rPr>
        <w:t>,</w:t>
      </w:r>
      <w:r w:rsidR="00330582" w:rsidRPr="001D7F7E">
        <w:rPr>
          <w:color w:val="000000" w:themeColor="text1"/>
        </w:rPr>
        <w:t>0</w:t>
      </w:r>
      <w:r w:rsidR="000F4B87" w:rsidRPr="001D7F7E">
        <w:rPr>
          <w:color w:val="000000" w:themeColor="text1"/>
        </w:rPr>
        <w:t>0</w:t>
      </w:r>
      <w:r w:rsidRPr="001D7F7E">
        <w:rPr>
          <w:color w:val="000000" w:themeColor="text1"/>
        </w:rPr>
        <w:t xml:space="preserve"> eurot ühe kilog</w:t>
      </w:r>
      <w:r w:rsidR="00856191" w:rsidRPr="001D7F7E">
        <w:rPr>
          <w:color w:val="000000" w:themeColor="text1"/>
        </w:rPr>
        <w:t>rammi suitsetamistubaka kohta.“</w:t>
      </w:r>
      <w:r w:rsidR="00C170FE" w:rsidRPr="001D7F7E">
        <w:rPr>
          <w:color w:val="000000" w:themeColor="text1"/>
        </w:rPr>
        <w:t>;</w:t>
      </w:r>
    </w:p>
    <w:p w14:paraId="44D1AB9F" w14:textId="517BE096" w:rsidR="00535EF9" w:rsidRPr="001D7F7E" w:rsidRDefault="00535EF9" w:rsidP="00BD1A25">
      <w:pPr>
        <w:jc w:val="both"/>
        <w:rPr>
          <w:b/>
          <w:color w:val="000000" w:themeColor="text1"/>
        </w:rPr>
      </w:pPr>
    </w:p>
    <w:p w14:paraId="0AB48964" w14:textId="585F0714" w:rsidR="00E24D6B" w:rsidRPr="001D7F7E" w:rsidRDefault="00E06091" w:rsidP="00BD1A25">
      <w:pPr>
        <w:jc w:val="both"/>
      </w:pPr>
      <w:r w:rsidRPr="001D7F7E">
        <w:rPr>
          <w:b/>
        </w:rPr>
        <w:t>19</w:t>
      </w:r>
      <w:r w:rsidR="00E24D6B" w:rsidRPr="001D7F7E">
        <w:rPr>
          <w:b/>
        </w:rPr>
        <w:t xml:space="preserve">) </w:t>
      </w:r>
      <w:r w:rsidR="00E24D6B" w:rsidRPr="001D7F7E">
        <w:t>paragrahvi 56 lõige 5 muudetakse ja sõnastatakse järgmiselt:</w:t>
      </w:r>
    </w:p>
    <w:p w14:paraId="58F44BE8" w14:textId="72376630" w:rsidR="00E24D6B" w:rsidRPr="001D7F7E" w:rsidRDefault="00E24D6B" w:rsidP="00BD1A25">
      <w:pPr>
        <w:jc w:val="both"/>
        <w:rPr>
          <w:b/>
        </w:rPr>
      </w:pPr>
      <w:r w:rsidRPr="001D7F7E">
        <w:rPr>
          <w:bCs/>
        </w:rPr>
        <w:t>„(5) Tubakavedeliku aktsiisimäär on 0,2</w:t>
      </w:r>
      <w:r w:rsidR="00931854" w:rsidRPr="001D7F7E">
        <w:rPr>
          <w:bCs/>
        </w:rPr>
        <w:t>5</w:t>
      </w:r>
      <w:r w:rsidRPr="001D7F7E">
        <w:rPr>
          <w:bCs/>
        </w:rPr>
        <w:t xml:space="preserve"> eurot vedeliku ühe milliliitri kohta.“;</w:t>
      </w:r>
    </w:p>
    <w:p w14:paraId="37332696" w14:textId="77777777" w:rsidR="00E24D6B" w:rsidRPr="001D7F7E" w:rsidRDefault="00E24D6B" w:rsidP="00BD1A25">
      <w:pPr>
        <w:jc w:val="both"/>
        <w:rPr>
          <w:b/>
        </w:rPr>
      </w:pPr>
    </w:p>
    <w:p w14:paraId="6452B3C5" w14:textId="109BF148" w:rsidR="00E24D6B" w:rsidRPr="001D7F7E" w:rsidRDefault="00E24D6B" w:rsidP="00BD1A25">
      <w:pPr>
        <w:jc w:val="both"/>
      </w:pPr>
      <w:r w:rsidRPr="001D7F7E">
        <w:rPr>
          <w:b/>
        </w:rPr>
        <w:t>2</w:t>
      </w:r>
      <w:r w:rsidR="00E06091" w:rsidRPr="001D7F7E">
        <w:rPr>
          <w:b/>
        </w:rPr>
        <w:t>0</w:t>
      </w:r>
      <w:r w:rsidRPr="001D7F7E">
        <w:rPr>
          <w:b/>
        </w:rPr>
        <w:t xml:space="preserve">) </w:t>
      </w:r>
      <w:r w:rsidRPr="001D7F7E">
        <w:t>paragrahvi 56 lõige 5 muudetakse ja sõnastatakse järgmiselt:</w:t>
      </w:r>
    </w:p>
    <w:p w14:paraId="240F5130" w14:textId="1C77A062" w:rsidR="00E24D6B" w:rsidRPr="001D7F7E" w:rsidRDefault="00E24D6B" w:rsidP="00BD1A25">
      <w:pPr>
        <w:jc w:val="both"/>
        <w:rPr>
          <w:b/>
        </w:rPr>
      </w:pPr>
      <w:r w:rsidRPr="001D7F7E">
        <w:rPr>
          <w:bCs/>
        </w:rPr>
        <w:t>„(5) Tubakavedeliku aktsiisimäär on 0,2</w:t>
      </w:r>
      <w:r w:rsidR="00931854" w:rsidRPr="001D7F7E">
        <w:rPr>
          <w:bCs/>
        </w:rPr>
        <w:t>6</w:t>
      </w:r>
      <w:r w:rsidRPr="001D7F7E">
        <w:rPr>
          <w:bCs/>
        </w:rPr>
        <w:t xml:space="preserve"> eurot vedeliku ühe milliliitri kohta.“;</w:t>
      </w:r>
    </w:p>
    <w:p w14:paraId="317F89E2" w14:textId="7AAA62EB" w:rsidR="00E24D6B" w:rsidRPr="001D7F7E" w:rsidRDefault="00E24D6B" w:rsidP="00BD1A25">
      <w:pPr>
        <w:jc w:val="both"/>
        <w:rPr>
          <w:b/>
        </w:rPr>
      </w:pPr>
    </w:p>
    <w:p w14:paraId="5C0E84DB" w14:textId="6AFA4A9D" w:rsidR="00E24D6B" w:rsidRPr="001D7F7E" w:rsidRDefault="00E24D6B" w:rsidP="00BD1A25">
      <w:pPr>
        <w:jc w:val="both"/>
      </w:pPr>
      <w:r w:rsidRPr="001D7F7E">
        <w:rPr>
          <w:b/>
        </w:rPr>
        <w:t>2</w:t>
      </w:r>
      <w:r w:rsidR="00E06091" w:rsidRPr="001D7F7E">
        <w:rPr>
          <w:b/>
        </w:rPr>
        <w:t>1</w:t>
      </w:r>
      <w:r w:rsidRPr="001D7F7E">
        <w:rPr>
          <w:b/>
        </w:rPr>
        <w:t xml:space="preserve">) </w:t>
      </w:r>
      <w:r w:rsidRPr="001D7F7E">
        <w:t>paragrahvi 56 lõige 5 muudetakse ja sõnastatakse järgmiselt:</w:t>
      </w:r>
    </w:p>
    <w:p w14:paraId="3D7E9743" w14:textId="39978A9B" w:rsidR="00E24D6B" w:rsidRPr="001D7F7E" w:rsidRDefault="00E24D6B" w:rsidP="00BD1A25">
      <w:pPr>
        <w:jc w:val="both"/>
        <w:rPr>
          <w:bCs/>
        </w:rPr>
      </w:pPr>
      <w:r w:rsidRPr="001D7F7E">
        <w:rPr>
          <w:bCs/>
        </w:rPr>
        <w:t>„(5) Tubakavedeliku aktsiisimäär on 0,2</w:t>
      </w:r>
      <w:r w:rsidR="00931854" w:rsidRPr="001D7F7E">
        <w:rPr>
          <w:bCs/>
        </w:rPr>
        <w:t>7</w:t>
      </w:r>
      <w:r w:rsidRPr="001D7F7E">
        <w:rPr>
          <w:bCs/>
        </w:rPr>
        <w:t xml:space="preserve"> eurot vedeliku ühe milliliitri kohta.“;</w:t>
      </w:r>
    </w:p>
    <w:p w14:paraId="24BE6F42" w14:textId="77777777" w:rsidR="0055144F" w:rsidRPr="003B5E68" w:rsidRDefault="0055144F" w:rsidP="0055144F">
      <w:pPr>
        <w:pStyle w:val="Loendilik"/>
        <w:ind w:left="0"/>
        <w:jc w:val="both"/>
        <w:rPr>
          <w:b/>
          <w:rPrChange w:id="22" w:author="Aili Sandre" w:date="2024-09-16T11:43:00Z">
            <w:rPr>
              <w:b/>
              <w:color w:val="FF0000"/>
            </w:rPr>
          </w:rPrChange>
        </w:rPr>
      </w:pPr>
    </w:p>
    <w:p w14:paraId="3F490D48" w14:textId="14BFE433" w:rsidR="0055144F" w:rsidRPr="001D7F7E" w:rsidRDefault="00E21899" w:rsidP="0055144F">
      <w:pPr>
        <w:pStyle w:val="Loendilik"/>
        <w:ind w:left="0"/>
        <w:jc w:val="both"/>
      </w:pPr>
      <w:r w:rsidRPr="001D7F7E">
        <w:rPr>
          <w:b/>
        </w:rPr>
        <w:t>22</w:t>
      </w:r>
      <w:r w:rsidR="0055144F" w:rsidRPr="001D7F7E">
        <w:rPr>
          <w:b/>
        </w:rPr>
        <w:t>)</w:t>
      </w:r>
      <w:r w:rsidR="0055144F" w:rsidRPr="001D7F7E">
        <w:t xml:space="preserve"> paragrahvi 66 lõiked 1–3 muudetakse ja sõnastatakse järgmiselt:</w:t>
      </w:r>
      <w:del w:id="23" w:author="Aili Sandre" w:date="2024-09-16T11:43:00Z">
        <w:r w:rsidR="0055144F" w:rsidRPr="001D7F7E" w:rsidDel="003B5E68">
          <w:delText xml:space="preserve"> </w:delText>
        </w:r>
      </w:del>
    </w:p>
    <w:p w14:paraId="472611DA" w14:textId="39123CCD" w:rsidR="0055144F" w:rsidRPr="001D7F7E" w:rsidRDefault="0055144F" w:rsidP="0055144F">
      <w:pPr>
        <w:pStyle w:val="Default"/>
        <w:jc w:val="both"/>
        <w:rPr>
          <w:rFonts w:ascii="Times New Roman" w:hAnsi="Times New Roman" w:cs="Times New Roman"/>
          <w:color w:val="auto"/>
        </w:rPr>
      </w:pPr>
      <w:bookmarkStart w:id="24" w:name="para66lg7"/>
      <w:bookmarkEnd w:id="24"/>
      <w:r w:rsidRPr="001D7F7E">
        <w:rPr>
          <w:color w:val="auto"/>
        </w:rPr>
        <w:t>„(1</w:t>
      </w:r>
      <w:r w:rsidRPr="001D7F7E">
        <w:rPr>
          <w:rFonts w:ascii="Times New Roman" w:hAnsi="Times New Roman" w:cs="Times New Roman"/>
          <w:color w:val="auto"/>
        </w:rPr>
        <w:t>) Pliivaba bensiini aktsiisimäär on 591 eurot 1000 liitri pliivaba bensiini kohta.</w:t>
      </w:r>
    </w:p>
    <w:p w14:paraId="1A87B017" w14:textId="77777777" w:rsidR="0055144F" w:rsidRPr="001D7F7E" w:rsidRDefault="0055144F" w:rsidP="0055144F">
      <w:pPr>
        <w:pStyle w:val="Default"/>
        <w:jc w:val="both"/>
        <w:rPr>
          <w:rFonts w:ascii="Times New Roman" w:hAnsi="Times New Roman" w:cs="Times New Roman"/>
          <w:color w:val="auto"/>
        </w:rPr>
      </w:pPr>
    </w:p>
    <w:p w14:paraId="627B184D" w14:textId="5D6853C5" w:rsidR="0055144F" w:rsidRPr="001D7F7E" w:rsidRDefault="0055144F" w:rsidP="0055144F">
      <w:pPr>
        <w:pStyle w:val="Default"/>
        <w:jc w:val="both"/>
        <w:rPr>
          <w:rFonts w:ascii="Times New Roman" w:hAnsi="Times New Roman" w:cs="Times New Roman"/>
          <w:color w:val="auto"/>
        </w:rPr>
      </w:pPr>
      <w:r w:rsidRPr="001D7F7E">
        <w:rPr>
          <w:rFonts w:ascii="Times New Roman" w:hAnsi="Times New Roman" w:cs="Times New Roman"/>
          <w:color w:val="auto"/>
        </w:rPr>
        <w:t>(2) Pliibensiini aktsiisimäär on 591 eurot 1000 liitri pliibensiini kohta.</w:t>
      </w:r>
    </w:p>
    <w:p w14:paraId="276039C9" w14:textId="77777777" w:rsidR="0055144F" w:rsidRPr="001D7F7E" w:rsidRDefault="0055144F" w:rsidP="0055144F">
      <w:pPr>
        <w:pStyle w:val="Default"/>
        <w:jc w:val="both"/>
        <w:rPr>
          <w:rFonts w:ascii="Times New Roman" w:hAnsi="Times New Roman" w:cs="Times New Roman"/>
          <w:color w:val="auto"/>
        </w:rPr>
      </w:pPr>
    </w:p>
    <w:p w14:paraId="31959881" w14:textId="5E3311D7" w:rsidR="0055144F" w:rsidRPr="001D7F7E" w:rsidRDefault="0055144F" w:rsidP="0055144F">
      <w:pPr>
        <w:pStyle w:val="Default"/>
        <w:jc w:val="both"/>
        <w:rPr>
          <w:rFonts w:ascii="Times New Roman" w:hAnsi="Times New Roman" w:cs="Times New Roman"/>
          <w:color w:val="auto"/>
        </w:rPr>
      </w:pPr>
      <w:r w:rsidRPr="001D7F7E">
        <w:rPr>
          <w:rFonts w:ascii="Times New Roman" w:hAnsi="Times New Roman" w:cs="Times New Roman"/>
          <w:color w:val="auto"/>
        </w:rPr>
        <w:t>(3) Lennukibensiini aktsiisimäär on 591 eurot 1000 liitri lennukibensiini kohta.“;</w:t>
      </w:r>
    </w:p>
    <w:p w14:paraId="53086773" w14:textId="77777777" w:rsidR="0055144F" w:rsidRPr="001D7F7E" w:rsidRDefault="0055144F" w:rsidP="0055144F">
      <w:pPr>
        <w:pStyle w:val="Loendilik"/>
        <w:ind w:left="0"/>
        <w:jc w:val="both"/>
        <w:rPr>
          <w:b/>
        </w:rPr>
      </w:pPr>
    </w:p>
    <w:p w14:paraId="047597C6" w14:textId="4A850747" w:rsidR="0055144F" w:rsidRPr="001D7F7E" w:rsidRDefault="00E21899" w:rsidP="0055144F">
      <w:pPr>
        <w:pStyle w:val="Loendilik"/>
        <w:ind w:left="0"/>
        <w:jc w:val="both"/>
      </w:pPr>
      <w:r w:rsidRPr="001D7F7E">
        <w:rPr>
          <w:b/>
        </w:rPr>
        <w:t>23</w:t>
      </w:r>
      <w:r w:rsidR="0055144F" w:rsidRPr="001D7F7E">
        <w:rPr>
          <w:b/>
        </w:rPr>
        <w:t>)</w:t>
      </w:r>
      <w:r w:rsidR="0055144F" w:rsidRPr="001D7F7E">
        <w:t xml:space="preserve"> paragrahvi 66 lõiked 1–3 muudetakse ja sõnastatakse järgmiselt:</w:t>
      </w:r>
      <w:del w:id="25" w:author="Aili Sandre" w:date="2024-09-16T11:44:00Z">
        <w:r w:rsidR="0055144F" w:rsidRPr="001D7F7E" w:rsidDel="003B5E68">
          <w:delText xml:space="preserve"> </w:delText>
        </w:r>
      </w:del>
    </w:p>
    <w:p w14:paraId="3CEAFF25" w14:textId="4F728882" w:rsidR="0055144F" w:rsidRPr="001D7F7E" w:rsidRDefault="0055144F" w:rsidP="0055144F">
      <w:pPr>
        <w:pStyle w:val="Default"/>
        <w:jc w:val="both"/>
        <w:rPr>
          <w:rFonts w:ascii="Times New Roman" w:hAnsi="Times New Roman" w:cs="Times New Roman"/>
          <w:color w:val="auto"/>
        </w:rPr>
      </w:pPr>
      <w:r w:rsidRPr="001D7F7E">
        <w:rPr>
          <w:color w:val="auto"/>
        </w:rPr>
        <w:t>„(1</w:t>
      </w:r>
      <w:r w:rsidRPr="001D7F7E">
        <w:rPr>
          <w:rFonts w:ascii="Times New Roman" w:hAnsi="Times New Roman" w:cs="Times New Roman"/>
          <w:color w:val="auto"/>
        </w:rPr>
        <w:t xml:space="preserve">) Pliivaba bensiini aktsiisimäär on </w:t>
      </w:r>
      <w:r w:rsidR="00E21899" w:rsidRPr="001D7F7E">
        <w:rPr>
          <w:rFonts w:ascii="Times New Roman" w:hAnsi="Times New Roman" w:cs="Times New Roman"/>
          <w:color w:val="auto"/>
        </w:rPr>
        <w:t>621</w:t>
      </w:r>
      <w:r w:rsidRPr="001D7F7E">
        <w:rPr>
          <w:rFonts w:ascii="Times New Roman" w:hAnsi="Times New Roman" w:cs="Times New Roman"/>
          <w:color w:val="auto"/>
        </w:rPr>
        <w:t xml:space="preserve"> eurot 1000 liitri pliivaba bensiini kohta.</w:t>
      </w:r>
    </w:p>
    <w:p w14:paraId="1E4AFD58" w14:textId="77777777" w:rsidR="0055144F" w:rsidRPr="001D7F7E" w:rsidRDefault="0055144F" w:rsidP="0055144F">
      <w:pPr>
        <w:pStyle w:val="Default"/>
        <w:jc w:val="both"/>
        <w:rPr>
          <w:rFonts w:ascii="Times New Roman" w:hAnsi="Times New Roman" w:cs="Times New Roman"/>
          <w:color w:val="auto"/>
        </w:rPr>
      </w:pPr>
    </w:p>
    <w:p w14:paraId="3DE5D6B6" w14:textId="631FBBCA" w:rsidR="0055144F" w:rsidRPr="001D7F7E" w:rsidRDefault="0055144F" w:rsidP="0055144F">
      <w:pPr>
        <w:pStyle w:val="Default"/>
        <w:jc w:val="both"/>
        <w:rPr>
          <w:rFonts w:ascii="Times New Roman" w:hAnsi="Times New Roman" w:cs="Times New Roman"/>
          <w:color w:val="auto"/>
        </w:rPr>
      </w:pPr>
      <w:r w:rsidRPr="001D7F7E">
        <w:rPr>
          <w:rFonts w:ascii="Times New Roman" w:hAnsi="Times New Roman" w:cs="Times New Roman"/>
          <w:color w:val="auto"/>
        </w:rPr>
        <w:t xml:space="preserve">(2) Pliibensiini aktsiisimäär on </w:t>
      </w:r>
      <w:r w:rsidR="00E21899" w:rsidRPr="001D7F7E">
        <w:rPr>
          <w:rFonts w:ascii="Times New Roman" w:hAnsi="Times New Roman" w:cs="Times New Roman"/>
          <w:color w:val="auto"/>
        </w:rPr>
        <w:t>621</w:t>
      </w:r>
      <w:r w:rsidRPr="001D7F7E">
        <w:rPr>
          <w:rFonts w:ascii="Times New Roman" w:hAnsi="Times New Roman" w:cs="Times New Roman"/>
          <w:color w:val="auto"/>
        </w:rPr>
        <w:t xml:space="preserve"> eurot 1000 liitri pliibensiini kohta.</w:t>
      </w:r>
    </w:p>
    <w:p w14:paraId="356AD15F" w14:textId="77777777" w:rsidR="0055144F" w:rsidRPr="001D7F7E" w:rsidRDefault="0055144F" w:rsidP="0055144F">
      <w:pPr>
        <w:pStyle w:val="Default"/>
        <w:jc w:val="both"/>
        <w:rPr>
          <w:rFonts w:ascii="Times New Roman" w:hAnsi="Times New Roman" w:cs="Times New Roman"/>
          <w:color w:val="auto"/>
        </w:rPr>
      </w:pPr>
    </w:p>
    <w:p w14:paraId="5DEEE767" w14:textId="3EC645E3" w:rsidR="0055144F" w:rsidRPr="001D7F7E" w:rsidRDefault="0055144F" w:rsidP="0055144F">
      <w:pPr>
        <w:pStyle w:val="Default"/>
        <w:jc w:val="both"/>
        <w:rPr>
          <w:rFonts w:ascii="Times New Roman" w:hAnsi="Times New Roman" w:cs="Times New Roman"/>
          <w:color w:val="auto"/>
        </w:rPr>
      </w:pPr>
      <w:r w:rsidRPr="001D7F7E">
        <w:rPr>
          <w:rFonts w:ascii="Times New Roman" w:hAnsi="Times New Roman" w:cs="Times New Roman"/>
          <w:color w:val="auto"/>
        </w:rPr>
        <w:t xml:space="preserve">(3) Lennukibensiini aktsiisimäär on </w:t>
      </w:r>
      <w:r w:rsidR="00E21899" w:rsidRPr="001D7F7E">
        <w:rPr>
          <w:rFonts w:ascii="Times New Roman" w:hAnsi="Times New Roman" w:cs="Times New Roman"/>
          <w:color w:val="auto"/>
        </w:rPr>
        <w:t>621</w:t>
      </w:r>
      <w:r w:rsidRPr="001D7F7E">
        <w:rPr>
          <w:rFonts w:ascii="Times New Roman" w:hAnsi="Times New Roman" w:cs="Times New Roman"/>
          <w:color w:val="auto"/>
        </w:rPr>
        <w:t xml:space="preserve"> eurot 1000 liitri lennukibensiini kohta.“;</w:t>
      </w:r>
    </w:p>
    <w:p w14:paraId="3130359B" w14:textId="77777777" w:rsidR="0055144F" w:rsidRPr="001D7F7E" w:rsidRDefault="0055144F" w:rsidP="0055144F">
      <w:pPr>
        <w:pStyle w:val="Loendilik"/>
        <w:ind w:left="0"/>
        <w:jc w:val="both"/>
        <w:rPr>
          <w:b/>
        </w:rPr>
      </w:pPr>
    </w:p>
    <w:p w14:paraId="21855753" w14:textId="4939B152" w:rsidR="0055144F" w:rsidRPr="001D7F7E" w:rsidRDefault="00E21899" w:rsidP="0055144F">
      <w:pPr>
        <w:pStyle w:val="Loendilik"/>
        <w:ind w:left="0"/>
        <w:jc w:val="both"/>
      </w:pPr>
      <w:r w:rsidRPr="001D7F7E">
        <w:rPr>
          <w:b/>
        </w:rPr>
        <w:t>24</w:t>
      </w:r>
      <w:r w:rsidR="0055144F" w:rsidRPr="001D7F7E">
        <w:rPr>
          <w:b/>
        </w:rPr>
        <w:t>)</w:t>
      </w:r>
      <w:r w:rsidR="0055144F" w:rsidRPr="001D7F7E">
        <w:t xml:space="preserve"> paragrahvi 66 lõiked 1–3 muudetakse ja sõnastatakse järgmiselt:</w:t>
      </w:r>
      <w:del w:id="26" w:author="Aili Sandre" w:date="2024-09-16T11:44:00Z">
        <w:r w:rsidR="0055144F" w:rsidRPr="001D7F7E" w:rsidDel="003B5E68">
          <w:delText xml:space="preserve"> </w:delText>
        </w:r>
      </w:del>
    </w:p>
    <w:p w14:paraId="5AB5748A" w14:textId="359BE976" w:rsidR="0055144F" w:rsidRPr="001D7F7E" w:rsidRDefault="0055144F" w:rsidP="0055144F">
      <w:pPr>
        <w:pStyle w:val="Default"/>
        <w:jc w:val="both"/>
        <w:rPr>
          <w:rFonts w:ascii="Times New Roman" w:hAnsi="Times New Roman" w:cs="Times New Roman"/>
          <w:color w:val="auto"/>
        </w:rPr>
      </w:pPr>
      <w:r w:rsidRPr="001D7F7E">
        <w:rPr>
          <w:color w:val="auto"/>
        </w:rPr>
        <w:t>„(1</w:t>
      </w:r>
      <w:r w:rsidRPr="001D7F7E">
        <w:rPr>
          <w:rFonts w:ascii="Times New Roman" w:hAnsi="Times New Roman" w:cs="Times New Roman"/>
          <w:color w:val="auto"/>
        </w:rPr>
        <w:t xml:space="preserve">) Pliivaba bensiini aktsiisimäär on </w:t>
      </w:r>
      <w:r w:rsidR="00E21899" w:rsidRPr="001D7F7E">
        <w:rPr>
          <w:rFonts w:ascii="Times New Roman" w:hAnsi="Times New Roman" w:cs="Times New Roman"/>
          <w:color w:val="auto"/>
        </w:rPr>
        <w:t>652</w:t>
      </w:r>
      <w:r w:rsidRPr="001D7F7E">
        <w:rPr>
          <w:rFonts w:ascii="Times New Roman" w:hAnsi="Times New Roman" w:cs="Times New Roman"/>
          <w:color w:val="auto"/>
        </w:rPr>
        <w:t xml:space="preserve"> eurot 1000 liitri pliivaba bensiini kohta.</w:t>
      </w:r>
    </w:p>
    <w:p w14:paraId="7E44AB38" w14:textId="77777777" w:rsidR="0055144F" w:rsidRPr="001D7F7E" w:rsidRDefault="0055144F" w:rsidP="0055144F">
      <w:pPr>
        <w:pStyle w:val="Default"/>
        <w:jc w:val="both"/>
        <w:rPr>
          <w:rFonts w:ascii="Times New Roman" w:hAnsi="Times New Roman" w:cs="Times New Roman"/>
          <w:color w:val="auto"/>
        </w:rPr>
      </w:pPr>
    </w:p>
    <w:p w14:paraId="2B69826C" w14:textId="4D844899" w:rsidR="0055144F" w:rsidRPr="001D7F7E" w:rsidRDefault="0055144F" w:rsidP="0055144F">
      <w:pPr>
        <w:pStyle w:val="Default"/>
        <w:jc w:val="both"/>
        <w:rPr>
          <w:rFonts w:ascii="Times New Roman" w:hAnsi="Times New Roman" w:cs="Times New Roman"/>
          <w:color w:val="auto"/>
        </w:rPr>
      </w:pPr>
      <w:r w:rsidRPr="001D7F7E">
        <w:rPr>
          <w:rFonts w:ascii="Times New Roman" w:hAnsi="Times New Roman" w:cs="Times New Roman"/>
          <w:color w:val="auto"/>
        </w:rPr>
        <w:t xml:space="preserve">(2) Pliibensiini aktsiisimäär on </w:t>
      </w:r>
      <w:r w:rsidR="00E21899" w:rsidRPr="001D7F7E">
        <w:rPr>
          <w:rFonts w:ascii="Times New Roman" w:hAnsi="Times New Roman" w:cs="Times New Roman"/>
          <w:color w:val="auto"/>
        </w:rPr>
        <w:t>652</w:t>
      </w:r>
      <w:r w:rsidRPr="001D7F7E">
        <w:rPr>
          <w:rFonts w:ascii="Times New Roman" w:hAnsi="Times New Roman" w:cs="Times New Roman"/>
          <w:color w:val="auto"/>
        </w:rPr>
        <w:t xml:space="preserve"> eurot 1000 liitri pliibensiini kohta.</w:t>
      </w:r>
    </w:p>
    <w:p w14:paraId="09BD457A" w14:textId="77777777" w:rsidR="0055144F" w:rsidRPr="001D7F7E" w:rsidRDefault="0055144F" w:rsidP="0055144F">
      <w:pPr>
        <w:pStyle w:val="Default"/>
        <w:jc w:val="both"/>
        <w:rPr>
          <w:rFonts w:ascii="Times New Roman" w:hAnsi="Times New Roman" w:cs="Times New Roman"/>
          <w:color w:val="auto"/>
        </w:rPr>
      </w:pPr>
    </w:p>
    <w:p w14:paraId="3D1EFD70" w14:textId="2240F98E" w:rsidR="0055144F" w:rsidRPr="005842BC" w:rsidRDefault="0055144F" w:rsidP="0055144F">
      <w:pPr>
        <w:pStyle w:val="Default"/>
        <w:jc w:val="both"/>
        <w:rPr>
          <w:rFonts w:ascii="Times New Roman" w:hAnsi="Times New Roman" w:cs="Times New Roman"/>
          <w:color w:val="auto"/>
        </w:rPr>
      </w:pPr>
      <w:r w:rsidRPr="001D7F7E">
        <w:rPr>
          <w:rFonts w:ascii="Times New Roman" w:hAnsi="Times New Roman" w:cs="Times New Roman"/>
          <w:color w:val="auto"/>
        </w:rPr>
        <w:t>(3) Lennukibensiini</w:t>
      </w:r>
      <w:r w:rsidRPr="005842BC">
        <w:rPr>
          <w:rFonts w:ascii="Times New Roman" w:hAnsi="Times New Roman" w:cs="Times New Roman"/>
          <w:color w:val="auto"/>
        </w:rPr>
        <w:t xml:space="preserve"> aktsiisimäär on </w:t>
      </w:r>
      <w:r w:rsidR="00E21899" w:rsidRPr="005842BC">
        <w:rPr>
          <w:rFonts w:ascii="Times New Roman" w:hAnsi="Times New Roman" w:cs="Times New Roman"/>
          <w:color w:val="auto"/>
        </w:rPr>
        <w:t>652</w:t>
      </w:r>
      <w:r w:rsidRPr="005842BC">
        <w:rPr>
          <w:rFonts w:ascii="Times New Roman" w:hAnsi="Times New Roman" w:cs="Times New Roman"/>
          <w:color w:val="auto"/>
        </w:rPr>
        <w:t xml:space="preserve"> eurot 1000 liitri lennukibensiini kohta.“;</w:t>
      </w:r>
    </w:p>
    <w:p w14:paraId="68ED7A4A" w14:textId="77777777" w:rsidR="0055144F" w:rsidRPr="005842BC" w:rsidRDefault="0055144F" w:rsidP="0055144F">
      <w:pPr>
        <w:pStyle w:val="Loendilik"/>
        <w:ind w:left="0"/>
        <w:jc w:val="both"/>
        <w:rPr>
          <w:b/>
        </w:rPr>
      </w:pPr>
    </w:p>
    <w:p w14:paraId="79796975" w14:textId="3A53AB74" w:rsidR="0055144F" w:rsidRPr="005842BC" w:rsidRDefault="00E21899" w:rsidP="0055144F">
      <w:pPr>
        <w:pStyle w:val="Loendilik"/>
        <w:ind w:left="0"/>
        <w:jc w:val="both"/>
      </w:pPr>
      <w:r w:rsidRPr="005842BC">
        <w:rPr>
          <w:b/>
        </w:rPr>
        <w:t>25</w:t>
      </w:r>
      <w:r w:rsidR="0055144F" w:rsidRPr="005842BC">
        <w:rPr>
          <w:b/>
        </w:rPr>
        <w:t>)</w:t>
      </w:r>
      <w:r w:rsidR="0055144F" w:rsidRPr="005842BC">
        <w:t xml:space="preserve"> paragrahvi 66 lõiked 1–3 muudetakse ja sõnastatakse järgmiselt:</w:t>
      </w:r>
      <w:del w:id="27" w:author="Aili Sandre" w:date="2024-09-16T11:44:00Z">
        <w:r w:rsidR="0055144F" w:rsidRPr="005842BC" w:rsidDel="003B5E68">
          <w:delText xml:space="preserve"> </w:delText>
        </w:r>
      </w:del>
    </w:p>
    <w:p w14:paraId="55875EAD" w14:textId="2CA79296" w:rsidR="0055144F" w:rsidRPr="005842BC" w:rsidRDefault="0055144F" w:rsidP="0055144F">
      <w:pPr>
        <w:pStyle w:val="Default"/>
        <w:jc w:val="both"/>
        <w:rPr>
          <w:rFonts w:ascii="Times New Roman" w:hAnsi="Times New Roman" w:cs="Times New Roman"/>
          <w:color w:val="auto"/>
        </w:rPr>
      </w:pPr>
      <w:r w:rsidRPr="005842BC">
        <w:rPr>
          <w:color w:val="auto"/>
        </w:rPr>
        <w:t>„(1</w:t>
      </w:r>
      <w:r w:rsidRPr="005842BC">
        <w:rPr>
          <w:rFonts w:ascii="Times New Roman" w:hAnsi="Times New Roman" w:cs="Times New Roman"/>
          <w:color w:val="auto"/>
        </w:rPr>
        <w:t>) Pliivaba bensiini aktsiisimäär on</w:t>
      </w:r>
      <w:r w:rsidR="00E21899" w:rsidRPr="005842BC">
        <w:rPr>
          <w:rFonts w:ascii="Times New Roman" w:hAnsi="Times New Roman" w:cs="Times New Roman"/>
          <w:color w:val="auto"/>
        </w:rPr>
        <w:t xml:space="preserve"> 684</w:t>
      </w:r>
      <w:r w:rsidRPr="005842BC">
        <w:rPr>
          <w:rFonts w:ascii="Times New Roman" w:hAnsi="Times New Roman" w:cs="Times New Roman"/>
          <w:color w:val="auto"/>
        </w:rPr>
        <w:t xml:space="preserve"> eurot 1000 liitri pliivaba bensiini kohta.</w:t>
      </w:r>
    </w:p>
    <w:p w14:paraId="4547E9EA" w14:textId="77777777" w:rsidR="0055144F" w:rsidRPr="005842BC" w:rsidRDefault="0055144F" w:rsidP="0055144F">
      <w:pPr>
        <w:pStyle w:val="Default"/>
        <w:jc w:val="both"/>
        <w:rPr>
          <w:rFonts w:ascii="Times New Roman" w:hAnsi="Times New Roman" w:cs="Times New Roman"/>
          <w:color w:val="auto"/>
        </w:rPr>
      </w:pPr>
    </w:p>
    <w:p w14:paraId="72E59264" w14:textId="00AF2E29" w:rsidR="0055144F" w:rsidRPr="005842BC" w:rsidRDefault="0055144F" w:rsidP="0055144F">
      <w:pPr>
        <w:pStyle w:val="Default"/>
        <w:jc w:val="both"/>
        <w:rPr>
          <w:rFonts w:ascii="Times New Roman" w:hAnsi="Times New Roman" w:cs="Times New Roman"/>
          <w:color w:val="auto"/>
        </w:rPr>
      </w:pPr>
      <w:r w:rsidRPr="005842BC">
        <w:rPr>
          <w:rFonts w:ascii="Times New Roman" w:hAnsi="Times New Roman" w:cs="Times New Roman"/>
          <w:color w:val="auto"/>
        </w:rPr>
        <w:t>(2) Pliibensiini aktsiisimäär on</w:t>
      </w:r>
      <w:r w:rsidR="00E21899" w:rsidRPr="005842BC">
        <w:rPr>
          <w:rFonts w:ascii="Times New Roman" w:hAnsi="Times New Roman" w:cs="Times New Roman"/>
          <w:color w:val="auto"/>
        </w:rPr>
        <w:t xml:space="preserve"> 684</w:t>
      </w:r>
      <w:r w:rsidRPr="005842BC">
        <w:rPr>
          <w:rFonts w:ascii="Times New Roman" w:hAnsi="Times New Roman" w:cs="Times New Roman"/>
          <w:color w:val="auto"/>
        </w:rPr>
        <w:t xml:space="preserve"> eurot 1000 liitri pliibensiini kohta.</w:t>
      </w:r>
    </w:p>
    <w:p w14:paraId="6C2E051B" w14:textId="77777777" w:rsidR="0055144F" w:rsidRPr="005842BC" w:rsidRDefault="0055144F" w:rsidP="0055144F">
      <w:pPr>
        <w:pStyle w:val="Default"/>
        <w:jc w:val="both"/>
        <w:rPr>
          <w:rFonts w:ascii="Times New Roman" w:hAnsi="Times New Roman" w:cs="Times New Roman"/>
          <w:color w:val="auto"/>
        </w:rPr>
      </w:pPr>
    </w:p>
    <w:p w14:paraId="3C86C389" w14:textId="289447BA" w:rsidR="0055144F" w:rsidRPr="005842BC" w:rsidRDefault="0055144F" w:rsidP="0055144F">
      <w:pPr>
        <w:pStyle w:val="Default"/>
        <w:jc w:val="both"/>
        <w:rPr>
          <w:rFonts w:ascii="Times New Roman" w:hAnsi="Times New Roman" w:cs="Times New Roman"/>
          <w:color w:val="auto"/>
        </w:rPr>
      </w:pPr>
      <w:r w:rsidRPr="005842BC">
        <w:rPr>
          <w:rFonts w:ascii="Times New Roman" w:hAnsi="Times New Roman" w:cs="Times New Roman"/>
          <w:color w:val="auto"/>
        </w:rPr>
        <w:t xml:space="preserve">(3) Lennukibensiini aktsiisimäär on </w:t>
      </w:r>
      <w:r w:rsidR="00E21899" w:rsidRPr="005842BC">
        <w:rPr>
          <w:rFonts w:ascii="Times New Roman" w:hAnsi="Times New Roman" w:cs="Times New Roman"/>
          <w:color w:val="auto"/>
        </w:rPr>
        <w:t>684</w:t>
      </w:r>
      <w:r w:rsidRPr="005842BC">
        <w:rPr>
          <w:rFonts w:ascii="Times New Roman" w:hAnsi="Times New Roman" w:cs="Times New Roman"/>
          <w:color w:val="auto"/>
        </w:rPr>
        <w:t xml:space="preserve"> eurot 1000 liitri lennukibensiini kohta.“;</w:t>
      </w:r>
    </w:p>
    <w:p w14:paraId="0C2BBA33" w14:textId="0492DF11" w:rsidR="006140CF" w:rsidRPr="005842BC" w:rsidRDefault="006140CF" w:rsidP="00BD1A25">
      <w:pPr>
        <w:jc w:val="both"/>
        <w:rPr>
          <w:bCs/>
        </w:rPr>
      </w:pPr>
    </w:p>
    <w:p w14:paraId="5914EC93" w14:textId="59262599" w:rsidR="0055144F" w:rsidRPr="005842BC" w:rsidRDefault="0055144F" w:rsidP="0055144F">
      <w:pPr>
        <w:pStyle w:val="Default"/>
        <w:jc w:val="both"/>
        <w:rPr>
          <w:rFonts w:ascii="Times New Roman" w:hAnsi="Times New Roman" w:cs="Times New Roman"/>
          <w:b/>
          <w:color w:val="auto"/>
        </w:rPr>
      </w:pPr>
      <w:r w:rsidRPr="005842BC">
        <w:rPr>
          <w:b/>
          <w:color w:val="auto"/>
        </w:rPr>
        <w:lastRenderedPageBreak/>
        <w:t>2</w:t>
      </w:r>
      <w:r w:rsidR="00E21899" w:rsidRPr="005842BC">
        <w:rPr>
          <w:b/>
          <w:color w:val="auto"/>
        </w:rPr>
        <w:t>6</w:t>
      </w:r>
      <w:r w:rsidRPr="005842BC">
        <w:rPr>
          <w:b/>
          <w:color w:val="auto"/>
        </w:rPr>
        <w:t xml:space="preserve">) </w:t>
      </w:r>
      <w:r w:rsidRPr="005842BC">
        <w:rPr>
          <w:rFonts w:ascii="Times New Roman" w:hAnsi="Times New Roman" w:cs="Times New Roman"/>
          <w:color w:val="auto"/>
        </w:rPr>
        <w:t>paragrahvi 66 lõige 13 muudetakse ja sõnastatakse järgmiselt:</w:t>
      </w:r>
      <w:del w:id="28" w:author="Aili Sandre" w:date="2024-09-16T11:45:00Z">
        <w:r w:rsidRPr="005842BC" w:rsidDel="003B5E68">
          <w:rPr>
            <w:b/>
            <w:color w:val="auto"/>
          </w:rPr>
          <w:delText xml:space="preserve"> </w:delText>
        </w:r>
        <w:r w:rsidRPr="005842BC" w:rsidDel="003B5E68">
          <w:rPr>
            <w:rStyle w:val="mm"/>
            <w:color w:val="auto"/>
          </w:rPr>
          <w:delText xml:space="preserve"> </w:delText>
        </w:r>
      </w:del>
    </w:p>
    <w:p w14:paraId="4EEDC31E" w14:textId="4FE00DC2" w:rsidR="0055144F" w:rsidRPr="005842BC" w:rsidRDefault="0055144F" w:rsidP="0055144F">
      <w:pPr>
        <w:pStyle w:val="Default"/>
        <w:jc w:val="both"/>
        <w:rPr>
          <w:color w:val="auto"/>
        </w:rPr>
      </w:pPr>
      <w:bookmarkStart w:id="29" w:name="para66lg13"/>
      <w:bookmarkEnd w:id="29"/>
      <w:r w:rsidRPr="005842BC">
        <w:rPr>
          <w:color w:val="auto"/>
        </w:rPr>
        <w:t xml:space="preserve">„(13) Käesoleva seaduse § 20 punktis 1 nimetatud kütusesarnase toote või kütusesarnase toote, mille </w:t>
      </w:r>
      <w:proofErr w:type="spellStart"/>
      <w:r w:rsidRPr="005842BC">
        <w:rPr>
          <w:color w:val="auto"/>
        </w:rPr>
        <w:t>KNi</w:t>
      </w:r>
      <w:proofErr w:type="spellEnd"/>
      <w:r w:rsidRPr="005842BC">
        <w:rPr>
          <w:color w:val="auto"/>
        </w:rPr>
        <w:t xml:space="preserve"> esimesed kuus numbrit või kaheksa numbrit on 2707 10, 2707 20, 2707 30, 2707 50, 2710 12 11–2710 12 25, 2710 12 90, 2710 20 90, 2902 20 00, 2902 30 00, 2902 41 00, 2902 42 00, 2902 43 00 või 2902 44 00, aktsiisimäär on 5</w:t>
      </w:r>
      <w:r w:rsidR="00E21899" w:rsidRPr="005842BC">
        <w:rPr>
          <w:color w:val="auto"/>
        </w:rPr>
        <w:t>91</w:t>
      </w:r>
      <w:r w:rsidRPr="005842BC">
        <w:rPr>
          <w:color w:val="auto"/>
        </w:rPr>
        <w:t xml:space="preserve"> eurot 1000 liitri kütusesarnase toote kohta.</w:t>
      </w:r>
      <w:r w:rsidR="00E21899" w:rsidRPr="005842BC">
        <w:rPr>
          <w:color w:val="auto"/>
        </w:rPr>
        <w:t>“;</w:t>
      </w:r>
    </w:p>
    <w:p w14:paraId="78DEA928" w14:textId="77777777" w:rsidR="0055144F" w:rsidRPr="005842BC" w:rsidRDefault="0055144F" w:rsidP="0055144F">
      <w:pPr>
        <w:pStyle w:val="Default"/>
        <w:jc w:val="both"/>
        <w:rPr>
          <w:color w:val="auto"/>
        </w:rPr>
      </w:pPr>
    </w:p>
    <w:p w14:paraId="110C5A25" w14:textId="48B2914C" w:rsidR="0055144F" w:rsidRPr="005842BC" w:rsidRDefault="0055144F" w:rsidP="0055144F">
      <w:pPr>
        <w:pStyle w:val="Default"/>
        <w:jc w:val="both"/>
        <w:rPr>
          <w:rFonts w:ascii="Times New Roman" w:hAnsi="Times New Roman" w:cs="Times New Roman"/>
          <w:b/>
          <w:color w:val="auto"/>
        </w:rPr>
      </w:pPr>
      <w:r w:rsidRPr="005842BC">
        <w:rPr>
          <w:b/>
          <w:color w:val="auto"/>
        </w:rPr>
        <w:t>2</w:t>
      </w:r>
      <w:r w:rsidR="00E21899" w:rsidRPr="005842BC">
        <w:rPr>
          <w:b/>
          <w:color w:val="auto"/>
        </w:rPr>
        <w:t>7</w:t>
      </w:r>
      <w:r w:rsidRPr="005842BC">
        <w:rPr>
          <w:b/>
          <w:color w:val="auto"/>
        </w:rPr>
        <w:t xml:space="preserve">) </w:t>
      </w:r>
      <w:r w:rsidRPr="005842BC">
        <w:rPr>
          <w:rFonts w:ascii="Times New Roman" w:hAnsi="Times New Roman" w:cs="Times New Roman"/>
          <w:color w:val="auto"/>
        </w:rPr>
        <w:t>paragrahvi 66 lõige 13 muudetakse ja sõnastatakse järgmiselt:</w:t>
      </w:r>
      <w:del w:id="30" w:author="Aili Sandre" w:date="2024-09-16T11:45:00Z">
        <w:r w:rsidRPr="005842BC" w:rsidDel="00595C33">
          <w:rPr>
            <w:b/>
            <w:color w:val="auto"/>
          </w:rPr>
          <w:delText xml:space="preserve"> </w:delText>
        </w:r>
        <w:r w:rsidRPr="005842BC" w:rsidDel="00595C33">
          <w:rPr>
            <w:rStyle w:val="mm"/>
            <w:color w:val="auto"/>
          </w:rPr>
          <w:delText xml:space="preserve"> </w:delText>
        </w:r>
      </w:del>
    </w:p>
    <w:p w14:paraId="2B51A098" w14:textId="4557474C" w:rsidR="00E21899" w:rsidRPr="005842BC" w:rsidRDefault="00E21899" w:rsidP="00E21899">
      <w:pPr>
        <w:pStyle w:val="Default"/>
        <w:jc w:val="both"/>
        <w:rPr>
          <w:color w:val="auto"/>
        </w:rPr>
      </w:pPr>
      <w:r w:rsidRPr="005842BC">
        <w:rPr>
          <w:color w:val="auto"/>
        </w:rPr>
        <w:t xml:space="preserve">„(13) Käesoleva seaduse § 20 punktis 1 nimetatud kütusesarnase toote või kütusesarnase toote, mille </w:t>
      </w:r>
      <w:proofErr w:type="spellStart"/>
      <w:r w:rsidRPr="005842BC">
        <w:rPr>
          <w:color w:val="auto"/>
        </w:rPr>
        <w:t>KNi</w:t>
      </w:r>
      <w:proofErr w:type="spellEnd"/>
      <w:r w:rsidRPr="005842BC">
        <w:rPr>
          <w:color w:val="auto"/>
        </w:rPr>
        <w:t xml:space="preserve"> esimesed kuus numbrit või kaheksa numbrit on 2707 10, 2707 20, 2707 30, 2707 50, 2710 12 11–2710 12 25, 2710 12 90, 2710 20 90, 2902 20 00, 2902 30 00, 2902 41 00, 2902 42 00, 2902 43 00 või 2902 44 00, aktsiisimäär on </w:t>
      </w:r>
      <w:r w:rsidRPr="005842BC">
        <w:rPr>
          <w:rFonts w:ascii="Times New Roman" w:hAnsi="Times New Roman" w:cs="Times New Roman"/>
          <w:color w:val="auto"/>
        </w:rPr>
        <w:t>621</w:t>
      </w:r>
      <w:r w:rsidRPr="005842BC">
        <w:rPr>
          <w:color w:val="auto"/>
        </w:rPr>
        <w:t xml:space="preserve"> eurot 1000 liitri kütusesarnase toote kohta.“;</w:t>
      </w:r>
    </w:p>
    <w:p w14:paraId="25685E36" w14:textId="77777777" w:rsidR="0055144F" w:rsidRPr="005842BC" w:rsidRDefault="0055144F" w:rsidP="0055144F">
      <w:pPr>
        <w:pStyle w:val="Default"/>
        <w:jc w:val="both"/>
        <w:rPr>
          <w:b/>
          <w:color w:val="auto"/>
        </w:rPr>
      </w:pPr>
    </w:p>
    <w:p w14:paraId="2FF30028" w14:textId="2E5E956F" w:rsidR="0055144F" w:rsidRPr="005842BC" w:rsidRDefault="0055144F" w:rsidP="0055144F">
      <w:pPr>
        <w:pStyle w:val="Default"/>
        <w:jc w:val="both"/>
        <w:rPr>
          <w:rFonts w:ascii="Times New Roman" w:hAnsi="Times New Roman" w:cs="Times New Roman"/>
          <w:b/>
          <w:color w:val="auto"/>
        </w:rPr>
      </w:pPr>
      <w:r w:rsidRPr="005842BC">
        <w:rPr>
          <w:b/>
          <w:color w:val="auto"/>
        </w:rPr>
        <w:t>2</w:t>
      </w:r>
      <w:r w:rsidR="00E21899" w:rsidRPr="005842BC">
        <w:rPr>
          <w:b/>
          <w:color w:val="auto"/>
        </w:rPr>
        <w:t>8</w:t>
      </w:r>
      <w:r w:rsidRPr="005842BC">
        <w:rPr>
          <w:b/>
          <w:color w:val="auto"/>
        </w:rPr>
        <w:t xml:space="preserve">) </w:t>
      </w:r>
      <w:r w:rsidRPr="005842BC">
        <w:rPr>
          <w:rFonts w:ascii="Times New Roman" w:hAnsi="Times New Roman" w:cs="Times New Roman"/>
          <w:color w:val="auto"/>
        </w:rPr>
        <w:t>paragrahvi 66 lõige 13 muudetakse ja sõnastatakse järgmiselt:</w:t>
      </w:r>
      <w:del w:id="31" w:author="Aili Sandre" w:date="2024-09-16T11:46:00Z">
        <w:r w:rsidRPr="005842BC" w:rsidDel="00595C33">
          <w:rPr>
            <w:b/>
            <w:color w:val="auto"/>
          </w:rPr>
          <w:delText xml:space="preserve"> </w:delText>
        </w:r>
        <w:r w:rsidRPr="005842BC" w:rsidDel="00595C33">
          <w:rPr>
            <w:rStyle w:val="mm"/>
            <w:color w:val="auto"/>
          </w:rPr>
          <w:delText xml:space="preserve"> </w:delText>
        </w:r>
      </w:del>
    </w:p>
    <w:p w14:paraId="758AA1E2" w14:textId="5B5FB4B0" w:rsidR="00E21899" w:rsidRPr="005842BC" w:rsidRDefault="00E21899" w:rsidP="00E21899">
      <w:pPr>
        <w:pStyle w:val="Default"/>
        <w:jc w:val="both"/>
        <w:rPr>
          <w:color w:val="auto"/>
        </w:rPr>
      </w:pPr>
      <w:r w:rsidRPr="005842BC">
        <w:rPr>
          <w:color w:val="auto"/>
        </w:rPr>
        <w:t xml:space="preserve">„(13) Käesoleva seaduse § 20 punktis 1 nimetatud kütusesarnase toote või kütusesarnase toote, mille </w:t>
      </w:r>
      <w:proofErr w:type="spellStart"/>
      <w:r w:rsidRPr="005842BC">
        <w:rPr>
          <w:color w:val="auto"/>
        </w:rPr>
        <w:t>KNi</w:t>
      </w:r>
      <w:proofErr w:type="spellEnd"/>
      <w:r w:rsidRPr="005842BC">
        <w:rPr>
          <w:color w:val="auto"/>
        </w:rPr>
        <w:t xml:space="preserve"> esimesed kuus numbrit või kaheksa numbrit on 2707 10, 2707 20, 2707 30, 2707 50, 2710 12 11–2710 12 25, 2710 12 90, 2710 20 90, 2902 20 00, 2902 30 00, 2902 41 00, 2902 42 00, 2902 43 00 või 2902 44 00, aktsiisimäär on </w:t>
      </w:r>
      <w:r w:rsidRPr="005842BC">
        <w:rPr>
          <w:rFonts w:ascii="Times New Roman" w:hAnsi="Times New Roman" w:cs="Times New Roman"/>
          <w:color w:val="auto"/>
        </w:rPr>
        <w:t>652</w:t>
      </w:r>
      <w:r w:rsidRPr="005842BC">
        <w:rPr>
          <w:color w:val="auto"/>
        </w:rPr>
        <w:t xml:space="preserve"> eurot 1000 liitri kütusesarnase toote kohta.“;</w:t>
      </w:r>
    </w:p>
    <w:p w14:paraId="7FF9A9D2" w14:textId="77777777" w:rsidR="0055144F" w:rsidRPr="005842BC" w:rsidRDefault="0055144F" w:rsidP="0055144F">
      <w:pPr>
        <w:pStyle w:val="Default"/>
        <w:jc w:val="both"/>
        <w:rPr>
          <w:b/>
          <w:color w:val="auto"/>
        </w:rPr>
      </w:pPr>
    </w:p>
    <w:p w14:paraId="27F4E476" w14:textId="3E0CE294" w:rsidR="0055144F" w:rsidRPr="005842BC" w:rsidRDefault="0055144F" w:rsidP="0055144F">
      <w:pPr>
        <w:pStyle w:val="Default"/>
        <w:jc w:val="both"/>
        <w:rPr>
          <w:rFonts w:ascii="Times New Roman" w:hAnsi="Times New Roman" w:cs="Times New Roman"/>
          <w:b/>
          <w:color w:val="auto"/>
        </w:rPr>
      </w:pPr>
      <w:r w:rsidRPr="005842BC">
        <w:rPr>
          <w:b/>
          <w:color w:val="auto"/>
        </w:rPr>
        <w:t>2</w:t>
      </w:r>
      <w:r w:rsidR="00E21899" w:rsidRPr="005842BC">
        <w:rPr>
          <w:b/>
          <w:color w:val="auto"/>
        </w:rPr>
        <w:t>9</w:t>
      </w:r>
      <w:r w:rsidRPr="005842BC">
        <w:rPr>
          <w:b/>
          <w:color w:val="auto"/>
        </w:rPr>
        <w:t xml:space="preserve">) </w:t>
      </w:r>
      <w:r w:rsidRPr="005842BC">
        <w:rPr>
          <w:rFonts w:ascii="Times New Roman" w:hAnsi="Times New Roman" w:cs="Times New Roman"/>
          <w:color w:val="auto"/>
        </w:rPr>
        <w:t>paragrahvi 66 lõige 13 muudetakse ja sõnastatakse järgmiselt:</w:t>
      </w:r>
      <w:del w:id="32" w:author="Aili Sandre" w:date="2024-09-16T11:46:00Z">
        <w:r w:rsidRPr="005842BC" w:rsidDel="00595C33">
          <w:rPr>
            <w:b/>
            <w:color w:val="auto"/>
          </w:rPr>
          <w:delText xml:space="preserve"> </w:delText>
        </w:r>
        <w:r w:rsidRPr="005842BC" w:rsidDel="00595C33">
          <w:rPr>
            <w:rStyle w:val="mm"/>
            <w:color w:val="auto"/>
          </w:rPr>
          <w:delText xml:space="preserve"> </w:delText>
        </w:r>
      </w:del>
    </w:p>
    <w:p w14:paraId="627163EB" w14:textId="7CA57D6B" w:rsidR="00E21899" w:rsidRPr="005842BC" w:rsidRDefault="00E21899" w:rsidP="00E21899">
      <w:pPr>
        <w:pStyle w:val="Default"/>
        <w:jc w:val="both"/>
        <w:rPr>
          <w:color w:val="auto"/>
        </w:rPr>
      </w:pPr>
      <w:r w:rsidRPr="005842BC">
        <w:rPr>
          <w:color w:val="auto"/>
        </w:rPr>
        <w:t xml:space="preserve">„(13) Käesoleva seaduse § 20 punktis 1 nimetatud kütusesarnase toote või kütusesarnase toote, mille </w:t>
      </w:r>
      <w:proofErr w:type="spellStart"/>
      <w:r w:rsidRPr="005842BC">
        <w:rPr>
          <w:color w:val="auto"/>
        </w:rPr>
        <w:t>KNi</w:t>
      </w:r>
      <w:proofErr w:type="spellEnd"/>
      <w:r w:rsidRPr="005842BC">
        <w:rPr>
          <w:color w:val="auto"/>
        </w:rPr>
        <w:t xml:space="preserve"> esimesed kuus numbrit või kaheksa numbrit on 2707 10, 2707 20, 2707 30, 2707 50, 2710 12 11–2710 12 25, 2710 12 90, 2710 20 90, 2902 20 00, 2902 30 00, 2902 41 00, 2902 42 00, 2902 43 00 või 2902 44 00, aktsiisimäär on </w:t>
      </w:r>
      <w:r w:rsidRPr="005842BC">
        <w:rPr>
          <w:rFonts w:ascii="Times New Roman" w:hAnsi="Times New Roman" w:cs="Times New Roman"/>
          <w:color w:val="auto"/>
        </w:rPr>
        <w:t>684</w:t>
      </w:r>
      <w:r w:rsidRPr="005842BC">
        <w:rPr>
          <w:color w:val="auto"/>
        </w:rPr>
        <w:t xml:space="preserve"> eurot 1000 liitri kütusesarnase toote kohta.“;</w:t>
      </w:r>
    </w:p>
    <w:p w14:paraId="58C2680F" w14:textId="77777777" w:rsidR="0055144F" w:rsidRPr="00531FE1" w:rsidRDefault="0055144F" w:rsidP="00BD1A25">
      <w:pPr>
        <w:jc w:val="both"/>
        <w:rPr>
          <w:bCs/>
        </w:rPr>
      </w:pPr>
    </w:p>
    <w:p w14:paraId="2F229797" w14:textId="47C4D678" w:rsidR="001E60E5" w:rsidRPr="001D7F7E" w:rsidRDefault="00E21899" w:rsidP="00BD1A25">
      <w:pPr>
        <w:jc w:val="both"/>
        <w:rPr>
          <w:bCs/>
          <w:noProof/>
        </w:rPr>
      </w:pPr>
      <w:bookmarkStart w:id="33" w:name="_Hlk132739745"/>
      <w:bookmarkStart w:id="34" w:name="_Hlk175569235"/>
      <w:r w:rsidRPr="001D7F7E">
        <w:rPr>
          <w:b/>
          <w:noProof/>
          <w:color w:val="000000"/>
        </w:rPr>
        <w:t>30</w:t>
      </w:r>
      <w:r w:rsidR="001E60E5" w:rsidRPr="001D7F7E">
        <w:rPr>
          <w:b/>
          <w:noProof/>
          <w:color w:val="000000"/>
        </w:rPr>
        <w:t>)</w:t>
      </w:r>
      <w:r w:rsidR="001E60E5" w:rsidRPr="001D7F7E">
        <w:rPr>
          <w:b/>
          <w:noProof/>
        </w:rPr>
        <w:t xml:space="preserve"> </w:t>
      </w:r>
      <w:r w:rsidR="001E60E5" w:rsidRPr="001D7F7E">
        <w:rPr>
          <w:bCs/>
          <w:noProof/>
        </w:rPr>
        <w:t xml:space="preserve">seadust täiendatakse </w:t>
      </w:r>
      <w:r w:rsidR="00C70726" w:rsidRPr="001D7F7E">
        <w:rPr>
          <w:bCs/>
          <w:noProof/>
        </w:rPr>
        <w:t>§-</w:t>
      </w:r>
      <w:r w:rsidR="001E60E5" w:rsidRPr="001D7F7E">
        <w:rPr>
          <w:bCs/>
          <w:noProof/>
        </w:rPr>
        <w:t>ga 85</w:t>
      </w:r>
      <w:r w:rsidR="001E60E5" w:rsidRPr="001D7F7E">
        <w:rPr>
          <w:bCs/>
          <w:noProof/>
          <w:vertAlign w:val="superscript"/>
        </w:rPr>
        <w:t>2</w:t>
      </w:r>
      <w:r w:rsidR="00B5411F" w:rsidRPr="001D7F7E">
        <w:rPr>
          <w:bCs/>
          <w:noProof/>
          <w:vertAlign w:val="superscript"/>
        </w:rPr>
        <w:t>2</w:t>
      </w:r>
      <w:r w:rsidR="001E60E5" w:rsidRPr="001D7F7E">
        <w:rPr>
          <w:bCs/>
          <w:noProof/>
        </w:rPr>
        <w:t xml:space="preserve"> järgmises sõnastuses:</w:t>
      </w:r>
    </w:p>
    <w:p w14:paraId="7AD8D5A4" w14:textId="76454FA9" w:rsidR="001E60E5" w:rsidRPr="001D7F7E" w:rsidRDefault="00374849" w:rsidP="00BD1A25">
      <w:pPr>
        <w:jc w:val="both"/>
        <w:rPr>
          <w:b/>
          <w:noProof/>
        </w:rPr>
      </w:pPr>
      <w:r w:rsidRPr="001D7F7E">
        <w:rPr>
          <w:b/>
          <w:noProof/>
        </w:rPr>
        <w:t>„§ 85</w:t>
      </w:r>
      <w:r w:rsidRPr="001D7F7E">
        <w:rPr>
          <w:b/>
          <w:noProof/>
          <w:vertAlign w:val="superscript"/>
        </w:rPr>
        <w:t>2</w:t>
      </w:r>
      <w:r w:rsidR="00B5411F" w:rsidRPr="001D7F7E">
        <w:rPr>
          <w:b/>
          <w:noProof/>
          <w:vertAlign w:val="superscript"/>
        </w:rPr>
        <w:t>2</w:t>
      </w:r>
      <w:r w:rsidRPr="001D7F7E">
        <w:rPr>
          <w:b/>
          <w:noProof/>
        </w:rPr>
        <w:t xml:space="preserve">. Seaduse kohaldamine </w:t>
      </w:r>
      <w:r w:rsidR="00210E30" w:rsidRPr="001D7F7E">
        <w:rPr>
          <w:b/>
          <w:noProof/>
        </w:rPr>
        <w:t xml:space="preserve">seoses käibemaksumäära ning </w:t>
      </w:r>
      <w:r w:rsidRPr="001D7F7E">
        <w:rPr>
          <w:b/>
          <w:noProof/>
        </w:rPr>
        <w:t>sigarite ja sigarillode</w:t>
      </w:r>
      <w:r w:rsidR="00210E30" w:rsidRPr="001D7F7E">
        <w:rPr>
          <w:b/>
          <w:noProof/>
        </w:rPr>
        <w:t xml:space="preserve"> aktsiisi muut</w:t>
      </w:r>
      <w:r w:rsidR="00E1168C" w:rsidRPr="001D7F7E">
        <w:rPr>
          <w:b/>
          <w:noProof/>
        </w:rPr>
        <w:t>u</w:t>
      </w:r>
      <w:r w:rsidR="00210E30" w:rsidRPr="001D7F7E">
        <w:rPr>
          <w:b/>
          <w:noProof/>
        </w:rPr>
        <w:t>misega</w:t>
      </w:r>
      <w:del w:id="35" w:author="Aili Sandre" w:date="2024-09-16T11:47:00Z">
        <w:r w:rsidR="00210E30" w:rsidRPr="001D7F7E" w:rsidDel="00595C33">
          <w:rPr>
            <w:b/>
            <w:noProof/>
          </w:rPr>
          <w:delText xml:space="preserve"> </w:delText>
        </w:r>
      </w:del>
    </w:p>
    <w:p w14:paraId="355AF9A7" w14:textId="77777777" w:rsidR="000121AF" w:rsidRPr="001D7F7E" w:rsidRDefault="000121AF" w:rsidP="00BD1A25">
      <w:pPr>
        <w:jc w:val="both"/>
        <w:rPr>
          <w:b/>
          <w:noProof/>
        </w:rPr>
      </w:pPr>
    </w:p>
    <w:p w14:paraId="76921B90" w14:textId="23F2C3BA" w:rsidR="00BD0141" w:rsidRPr="001D7F7E" w:rsidRDefault="00BD0141" w:rsidP="00BD1A25">
      <w:pPr>
        <w:tabs>
          <w:tab w:val="left" w:pos="5690"/>
        </w:tabs>
        <w:jc w:val="both"/>
        <w:rPr>
          <w:bCs/>
          <w:noProof/>
        </w:rPr>
      </w:pPr>
      <w:r w:rsidRPr="001D7F7E">
        <w:rPr>
          <w:bCs/>
          <w:noProof/>
        </w:rPr>
        <w:t>(1)</w:t>
      </w:r>
      <w:r w:rsidR="008A29F2" w:rsidRPr="001D7F7E">
        <w:rPr>
          <w:bCs/>
          <w:noProof/>
        </w:rPr>
        <w:t xml:space="preserve"> </w:t>
      </w:r>
      <w:r w:rsidRPr="001D7F7E">
        <w:rPr>
          <w:bCs/>
          <w:noProof/>
        </w:rPr>
        <w:t>Käesoleva seaduse § 28 lõikes 4</w:t>
      </w:r>
      <w:r w:rsidRPr="001D7F7E">
        <w:rPr>
          <w:bCs/>
          <w:noProof/>
          <w:vertAlign w:val="superscript"/>
        </w:rPr>
        <w:t>1</w:t>
      </w:r>
      <w:r w:rsidRPr="001D7F7E">
        <w:rPr>
          <w:bCs/>
          <w:noProof/>
        </w:rPr>
        <w:t xml:space="preserve"> sätestatud müügipiirangut ei kohaldata </w:t>
      </w:r>
      <w:r w:rsidR="00203956" w:rsidRPr="001D7F7E">
        <w:rPr>
          <w:bCs/>
          <w:noProof/>
        </w:rPr>
        <w:t xml:space="preserve">nende </w:t>
      </w:r>
      <w:r w:rsidR="00F17DF9" w:rsidRPr="001D7F7E">
        <w:rPr>
          <w:bCs/>
          <w:noProof/>
        </w:rPr>
        <w:t xml:space="preserve">sigarite ja </w:t>
      </w:r>
      <w:r w:rsidRPr="001D7F7E">
        <w:rPr>
          <w:bCs/>
          <w:noProof/>
        </w:rPr>
        <w:t xml:space="preserve">sigarillode </w:t>
      </w:r>
      <w:r w:rsidR="00F17DF9" w:rsidRPr="001D7F7E">
        <w:rPr>
          <w:bCs/>
          <w:noProof/>
        </w:rPr>
        <w:t>puh</w:t>
      </w:r>
      <w:r w:rsidR="00D0048F" w:rsidRPr="001D7F7E">
        <w:rPr>
          <w:bCs/>
          <w:noProof/>
        </w:rPr>
        <w:t>ul</w:t>
      </w:r>
      <w:r w:rsidRPr="001D7F7E">
        <w:rPr>
          <w:bCs/>
          <w:noProof/>
        </w:rPr>
        <w:t xml:space="preserve">, </w:t>
      </w:r>
      <w:r w:rsidR="00203956" w:rsidRPr="001D7F7E">
        <w:rPr>
          <w:bCs/>
          <w:noProof/>
        </w:rPr>
        <w:t xml:space="preserve">millelt </w:t>
      </w:r>
      <w:r w:rsidRPr="001D7F7E">
        <w:rPr>
          <w:bCs/>
          <w:noProof/>
        </w:rPr>
        <w:t>makstav aktsiisisumma ei suurene</w:t>
      </w:r>
      <w:r w:rsidR="00F17DF9" w:rsidRPr="001D7F7E">
        <w:rPr>
          <w:bCs/>
          <w:noProof/>
        </w:rPr>
        <w:t xml:space="preserve"> </w:t>
      </w:r>
      <w:r w:rsidRPr="001D7F7E">
        <w:rPr>
          <w:bCs/>
          <w:noProof/>
        </w:rPr>
        <w:t>minimaalselt makstav</w:t>
      </w:r>
      <w:r w:rsidR="009748D3" w:rsidRPr="001D7F7E">
        <w:rPr>
          <w:bCs/>
          <w:noProof/>
        </w:rPr>
        <w:t>a</w:t>
      </w:r>
      <w:r w:rsidRPr="001D7F7E">
        <w:rPr>
          <w:bCs/>
          <w:noProof/>
        </w:rPr>
        <w:t xml:space="preserve"> aktsiisisumma</w:t>
      </w:r>
      <w:r w:rsidR="009748D3" w:rsidRPr="001D7F7E">
        <w:rPr>
          <w:bCs/>
          <w:noProof/>
        </w:rPr>
        <w:t xml:space="preserve"> tõstmise</w:t>
      </w:r>
      <w:r w:rsidR="008A265E" w:rsidRPr="001D7F7E">
        <w:rPr>
          <w:bCs/>
          <w:noProof/>
        </w:rPr>
        <w:t xml:space="preserve"> tulemusena</w:t>
      </w:r>
      <w:r w:rsidR="009748D3" w:rsidRPr="001D7F7E">
        <w:rPr>
          <w:bCs/>
          <w:noProof/>
        </w:rPr>
        <w:t>.</w:t>
      </w:r>
    </w:p>
    <w:bookmarkEnd w:id="33"/>
    <w:p w14:paraId="553FB545" w14:textId="77777777" w:rsidR="00E1168C" w:rsidRPr="001D7F7E" w:rsidRDefault="00E1168C" w:rsidP="00BD1A25">
      <w:pPr>
        <w:jc w:val="both"/>
        <w:rPr>
          <w:bCs/>
          <w:noProof/>
          <w:color w:val="000000"/>
        </w:rPr>
      </w:pPr>
    </w:p>
    <w:p w14:paraId="68E3B270" w14:textId="77777777" w:rsidR="00F06457" w:rsidRPr="001D7F7E" w:rsidRDefault="008A265E" w:rsidP="006161DD">
      <w:pPr>
        <w:pStyle w:val="Normaallaadveeb"/>
        <w:spacing w:before="0" w:beforeAutospacing="0" w:after="0" w:afterAutospacing="0"/>
        <w:jc w:val="both"/>
        <w:rPr>
          <w:color w:val="auto"/>
        </w:rPr>
      </w:pPr>
      <w:bookmarkStart w:id="36" w:name="_Hlk132832200"/>
      <w:r w:rsidRPr="001D7F7E">
        <w:t xml:space="preserve">(2) </w:t>
      </w:r>
      <w:r w:rsidR="00D86DA5" w:rsidRPr="001D7F7E">
        <w:t xml:space="preserve">Käibemaksumäära tõusu korral on lubatud võõrandada või pakkuda müügiks sigarette, sigareid ja sigarillosid maksimaalsest jaehinnast kõrgema hinnaga käibemaksumäära tõusust </w:t>
      </w:r>
      <w:r w:rsidR="00D86DA5" w:rsidRPr="001D7F7E">
        <w:rPr>
          <w:color w:val="auto"/>
        </w:rPr>
        <w:t>tuleneva summa võrra</w:t>
      </w:r>
      <w:r w:rsidR="005E5DA3" w:rsidRPr="001D7F7E">
        <w:rPr>
          <w:color w:val="auto"/>
        </w:rPr>
        <w:t xml:space="preserve"> kuni</w:t>
      </w:r>
      <w:r w:rsidR="00212101" w:rsidRPr="001D7F7E">
        <w:rPr>
          <w:color w:val="auto"/>
        </w:rPr>
        <w:t xml:space="preserve"> </w:t>
      </w:r>
      <w:r w:rsidR="00A61B92" w:rsidRPr="001D7F7E">
        <w:rPr>
          <w:color w:val="auto"/>
        </w:rPr>
        <w:t>kuus kalendri</w:t>
      </w:r>
      <w:r w:rsidR="00212101" w:rsidRPr="001D7F7E">
        <w:rPr>
          <w:color w:val="auto"/>
        </w:rPr>
        <w:t xml:space="preserve">kuud käibemaksumäära tõusust, kuid mitte kauem </w:t>
      </w:r>
      <w:r w:rsidR="00A61B92" w:rsidRPr="001D7F7E">
        <w:rPr>
          <w:color w:val="auto"/>
        </w:rPr>
        <w:t>käesoleva seaduse § 28 lõikes 4</w:t>
      </w:r>
      <w:r w:rsidR="00A61B92" w:rsidRPr="001D7F7E">
        <w:rPr>
          <w:color w:val="auto"/>
          <w:vertAlign w:val="superscript"/>
        </w:rPr>
        <w:t xml:space="preserve">1 </w:t>
      </w:r>
      <w:r w:rsidR="00A61B92" w:rsidRPr="001D7F7E">
        <w:rPr>
          <w:color w:val="auto"/>
        </w:rPr>
        <w:t xml:space="preserve">nimetatud </w:t>
      </w:r>
      <w:r w:rsidR="00212101" w:rsidRPr="001D7F7E">
        <w:rPr>
          <w:color w:val="auto"/>
        </w:rPr>
        <w:t>müügipiirangu perioodist</w:t>
      </w:r>
      <w:r w:rsidR="00A61B92" w:rsidRPr="001D7F7E">
        <w:rPr>
          <w:color w:val="auto"/>
        </w:rPr>
        <w:t xml:space="preserve"> selle kohaldamisel.</w:t>
      </w:r>
    </w:p>
    <w:p w14:paraId="17B0883C" w14:textId="1EDC8050" w:rsidR="00212101" w:rsidRPr="001D7F7E" w:rsidRDefault="00F06457" w:rsidP="006161DD">
      <w:pPr>
        <w:pStyle w:val="Normaallaadveeb"/>
        <w:spacing w:before="0" w:beforeAutospacing="0" w:after="0" w:afterAutospacing="0"/>
        <w:jc w:val="both"/>
        <w:rPr>
          <w:color w:val="auto"/>
        </w:rPr>
      </w:pPr>
      <w:r w:rsidRPr="001D7F7E">
        <w:rPr>
          <w:color w:val="auto"/>
        </w:rPr>
        <w:t>Müügipiirangu kohaldamisel on lubatud maksimaalset jaehinda ületada vaid nende toodete puhul, millele kinnitatud maksumärk kehtis vahetult enne müügipiirangu rakendamist.“.</w:t>
      </w:r>
    </w:p>
    <w:p w14:paraId="1FAFD228" w14:textId="77777777" w:rsidR="00F06457" w:rsidRPr="001D7F7E" w:rsidRDefault="00F06457" w:rsidP="006161DD">
      <w:pPr>
        <w:pStyle w:val="Normaallaadveeb"/>
        <w:spacing w:before="0" w:beforeAutospacing="0" w:after="0" w:afterAutospacing="0"/>
        <w:jc w:val="both"/>
        <w:rPr>
          <w:b/>
          <w:bCs/>
          <w:color w:val="auto"/>
        </w:rPr>
      </w:pPr>
    </w:p>
    <w:bookmarkEnd w:id="36"/>
    <w:bookmarkEnd w:id="34"/>
    <w:p w14:paraId="1873C801" w14:textId="708DC48B" w:rsidR="00BD1A25" w:rsidRPr="001D7F7E" w:rsidRDefault="00BD1A25" w:rsidP="00865C92">
      <w:pPr>
        <w:jc w:val="both"/>
        <w:rPr>
          <w:b/>
          <w:bCs/>
          <w:noProof/>
        </w:rPr>
      </w:pPr>
      <w:r w:rsidRPr="001D7F7E">
        <w:rPr>
          <w:b/>
          <w:bCs/>
          <w:noProof/>
        </w:rPr>
        <w:t xml:space="preserve">§ 2. </w:t>
      </w:r>
      <w:bookmarkStart w:id="37" w:name="_Hlk176943364"/>
      <w:r w:rsidRPr="001D7F7E">
        <w:rPr>
          <w:b/>
          <w:bCs/>
          <w:noProof/>
        </w:rPr>
        <w:t>Alkoholi-, tubaka-, kütuse- ja elektriaktsiisi seaduse</w:t>
      </w:r>
      <w:r w:rsidR="005F6F69" w:rsidRPr="001D7F7E">
        <w:rPr>
          <w:b/>
          <w:bCs/>
          <w:noProof/>
        </w:rPr>
        <w:t xml:space="preserve"> ning </w:t>
      </w:r>
      <w:r w:rsidR="00A10D8A" w:rsidRPr="001D7F7E">
        <w:rPr>
          <w:b/>
          <w:bCs/>
          <w:noProof/>
        </w:rPr>
        <w:t xml:space="preserve">alkoholi-, tubaka-, kütuse- ja elektriaktsiisi seaduse ning </w:t>
      </w:r>
      <w:r w:rsidR="005F6F69" w:rsidRPr="001D7F7E">
        <w:rPr>
          <w:b/>
          <w:bCs/>
          <w:noProof/>
        </w:rPr>
        <w:t>teiste seaduste</w:t>
      </w:r>
      <w:r w:rsidRPr="001D7F7E">
        <w:rPr>
          <w:b/>
          <w:bCs/>
          <w:noProof/>
        </w:rPr>
        <w:t xml:space="preserve"> muutmise seaduse muutmi</w:t>
      </w:r>
      <w:r w:rsidR="00880FE9" w:rsidRPr="001D7F7E">
        <w:rPr>
          <w:b/>
          <w:bCs/>
          <w:noProof/>
        </w:rPr>
        <w:t>se seaduse muutmine</w:t>
      </w:r>
    </w:p>
    <w:bookmarkEnd w:id="37"/>
    <w:p w14:paraId="2CCC886F" w14:textId="77777777" w:rsidR="00BD1A25" w:rsidRPr="001D7F7E" w:rsidRDefault="00BD1A25" w:rsidP="00865C92">
      <w:pPr>
        <w:jc w:val="both"/>
        <w:rPr>
          <w:b/>
          <w:bCs/>
          <w:noProof/>
        </w:rPr>
      </w:pPr>
    </w:p>
    <w:p w14:paraId="28232921" w14:textId="25C23DF6" w:rsidR="00AA43CA" w:rsidRPr="001D7F7E" w:rsidRDefault="00C716A1" w:rsidP="00865C92">
      <w:pPr>
        <w:jc w:val="both"/>
        <w:rPr>
          <w:noProof/>
        </w:rPr>
      </w:pPr>
      <w:r w:rsidRPr="001D7F7E">
        <w:rPr>
          <w:noProof/>
        </w:rPr>
        <w:t xml:space="preserve">Alkoholi-, tubaka-, kütuse- ja elektriaktsiisi seaduse ning alkoholi-, tubaka-, kütuse- ja elektriaktsiisi seaduse ning teiste seaduste muutmise seaduse muutmise seaduse muutmise seaduse </w:t>
      </w:r>
      <w:r w:rsidR="00BD1A25" w:rsidRPr="001D7F7E">
        <w:rPr>
          <w:noProof/>
        </w:rPr>
        <w:t xml:space="preserve">(RT I, </w:t>
      </w:r>
      <w:r w:rsidR="00345DC1" w:rsidRPr="001D7F7E">
        <w:rPr>
          <w:noProof/>
        </w:rPr>
        <w:t>01.07.2023, 1</w:t>
      </w:r>
      <w:r w:rsidR="00BD1A25" w:rsidRPr="001D7F7E">
        <w:rPr>
          <w:noProof/>
        </w:rPr>
        <w:t xml:space="preserve">) </w:t>
      </w:r>
      <w:r w:rsidR="002F45C9" w:rsidRPr="001D7F7E">
        <w:rPr>
          <w:noProof/>
        </w:rPr>
        <w:t xml:space="preserve">§ 3 lõige 4 </w:t>
      </w:r>
      <w:r w:rsidR="00AA43CA" w:rsidRPr="001D7F7E">
        <w:rPr>
          <w:noProof/>
        </w:rPr>
        <w:t>muud</w:t>
      </w:r>
      <w:r w:rsidR="002F45C9" w:rsidRPr="001D7F7E">
        <w:rPr>
          <w:noProof/>
        </w:rPr>
        <w:t>etakse ja sõnastatakse järgmiselt:</w:t>
      </w:r>
    </w:p>
    <w:p w14:paraId="33F5376E" w14:textId="5AB2F48A" w:rsidR="002F45C9" w:rsidRPr="001D7F7E" w:rsidRDefault="002F45C9" w:rsidP="00AA43CA">
      <w:pPr>
        <w:jc w:val="both"/>
        <w:rPr>
          <w:noProof/>
        </w:rPr>
      </w:pPr>
      <w:r w:rsidRPr="001D7F7E">
        <w:rPr>
          <w:noProof/>
        </w:rPr>
        <w:lastRenderedPageBreak/>
        <w:t>„(4) Käesoleva seaduse § 1 pun</w:t>
      </w:r>
      <w:ins w:id="38" w:author="Aili Sandre" w:date="2024-09-16T11:48:00Z">
        <w:r w:rsidR="00595C33">
          <w:rPr>
            <w:noProof/>
          </w:rPr>
          <w:t>k</w:t>
        </w:r>
      </w:ins>
      <w:r w:rsidRPr="001D7F7E">
        <w:rPr>
          <w:noProof/>
        </w:rPr>
        <w:t xml:space="preserve">tid 4, 7, 10, 13, 16, 19 ja </w:t>
      </w:r>
      <w:r w:rsidR="00087A8B" w:rsidRPr="001D7F7E">
        <w:rPr>
          <w:noProof/>
        </w:rPr>
        <w:t>22</w:t>
      </w:r>
      <w:r w:rsidRPr="001D7F7E">
        <w:rPr>
          <w:noProof/>
        </w:rPr>
        <w:t xml:space="preserve"> jõust</w:t>
      </w:r>
      <w:r w:rsidR="00F027B6" w:rsidRPr="001D7F7E">
        <w:rPr>
          <w:noProof/>
        </w:rPr>
        <w:t>u</w:t>
      </w:r>
      <w:r w:rsidRPr="001D7F7E">
        <w:rPr>
          <w:noProof/>
        </w:rPr>
        <w:t>vad 2025. aasta 1. juulil.“.</w:t>
      </w:r>
    </w:p>
    <w:p w14:paraId="360C4EA5" w14:textId="5E814FD9" w:rsidR="00BD1A25" w:rsidRPr="001D7F7E" w:rsidRDefault="00BD1A25" w:rsidP="00AA43CA">
      <w:pPr>
        <w:jc w:val="both"/>
        <w:rPr>
          <w:noProof/>
        </w:rPr>
      </w:pPr>
      <w:del w:id="39" w:author="Aili Sandre" w:date="2024-09-16T11:49:00Z">
        <w:r w:rsidRPr="001D7F7E" w:rsidDel="00595C33">
          <w:rPr>
            <w:noProof/>
          </w:rPr>
          <w:delText xml:space="preserve"> </w:delText>
        </w:r>
      </w:del>
    </w:p>
    <w:p w14:paraId="68F3DDA7" w14:textId="6B2CE7B5" w:rsidR="00554FCA" w:rsidRPr="001D7F7E" w:rsidRDefault="00554FCA" w:rsidP="00535EF9">
      <w:pPr>
        <w:jc w:val="both"/>
        <w:rPr>
          <w:b/>
          <w:noProof/>
        </w:rPr>
      </w:pPr>
      <w:r w:rsidRPr="001D7F7E">
        <w:rPr>
          <w:b/>
          <w:noProof/>
        </w:rPr>
        <w:t xml:space="preserve">§ </w:t>
      </w:r>
      <w:r w:rsidR="00BD1A25" w:rsidRPr="001D7F7E">
        <w:rPr>
          <w:b/>
          <w:noProof/>
        </w:rPr>
        <w:t>3</w:t>
      </w:r>
      <w:r w:rsidRPr="001D7F7E">
        <w:rPr>
          <w:b/>
          <w:noProof/>
        </w:rPr>
        <w:t>. Seaduse jõustumine</w:t>
      </w:r>
      <w:del w:id="40" w:author="Aili Sandre" w:date="2024-09-16T11:49:00Z">
        <w:r w:rsidRPr="001D7F7E" w:rsidDel="00595C33">
          <w:rPr>
            <w:b/>
            <w:noProof/>
          </w:rPr>
          <w:delText xml:space="preserve"> </w:delText>
        </w:r>
      </w:del>
    </w:p>
    <w:p w14:paraId="6E8B2EC0" w14:textId="77777777" w:rsidR="00554FCA" w:rsidRPr="001D7F7E" w:rsidRDefault="00554FCA" w:rsidP="00535EF9">
      <w:pPr>
        <w:jc w:val="both"/>
        <w:rPr>
          <w:noProof/>
        </w:rPr>
      </w:pPr>
    </w:p>
    <w:p w14:paraId="6C8D68D8" w14:textId="3E2F1242" w:rsidR="008403A5" w:rsidRPr="001D7F7E" w:rsidRDefault="008403A5" w:rsidP="00535EF9">
      <w:pPr>
        <w:jc w:val="both"/>
        <w:rPr>
          <w:noProof/>
        </w:rPr>
      </w:pPr>
      <w:r w:rsidRPr="001D7F7E">
        <w:rPr>
          <w:noProof/>
        </w:rPr>
        <w:t xml:space="preserve">(1) </w:t>
      </w:r>
      <w:r w:rsidR="00554FCA" w:rsidRPr="001D7F7E">
        <w:rPr>
          <w:noProof/>
        </w:rPr>
        <w:t>Käesolev seadus jõustub 202</w:t>
      </w:r>
      <w:r w:rsidR="00880FE9" w:rsidRPr="001D7F7E">
        <w:rPr>
          <w:noProof/>
        </w:rPr>
        <w:t>5</w:t>
      </w:r>
      <w:r w:rsidR="00554FCA" w:rsidRPr="001D7F7E">
        <w:rPr>
          <w:noProof/>
        </w:rPr>
        <w:t>. aasta 1. j</w:t>
      </w:r>
      <w:r w:rsidR="00880FE9" w:rsidRPr="001D7F7E">
        <w:rPr>
          <w:noProof/>
        </w:rPr>
        <w:t>uu</w:t>
      </w:r>
      <w:r w:rsidR="002F45C9" w:rsidRPr="001D7F7E">
        <w:rPr>
          <w:noProof/>
        </w:rPr>
        <w:t>l</w:t>
      </w:r>
      <w:r w:rsidR="00880FE9" w:rsidRPr="001D7F7E">
        <w:rPr>
          <w:noProof/>
        </w:rPr>
        <w:t>il</w:t>
      </w:r>
      <w:r w:rsidR="00554FCA" w:rsidRPr="001D7F7E">
        <w:rPr>
          <w:noProof/>
        </w:rPr>
        <w:t>.</w:t>
      </w:r>
    </w:p>
    <w:p w14:paraId="51F2E329" w14:textId="77777777" w:rsidR="002F45C9" w:rsidRPr="001D7F7E" w:rsidRDefault="002F45C9" w:rsidP="00535EF9">
      <w:pPr>
        <w:jc w:val="both"/>
        <w:rPr>
          <w:noProof/>
        </w:rPr>
      </w:pPr>
    </w:p>
    <w:p w14:paraId="6C568968" w14:textId="2F61DC99" w:rsidR="00D85AE6" w:rsidRPr="001D7F7E" w:rsidRDefault="00D85AE6" w:rsidP="00535EF9">
      <w:pPr>
        <w:jc w:val="both"/>
        <w:rPr>
          <w:noProof/>
        </w:rPr>
      </w:pPr>
      <w:r w:rsidRPr="001D7F7E">
        <w:rPr>
          <w:noProof/>
        </w:rPr>
        <w:t>(</w:t>
      </w:r>
      <w:r w:rsidR="00880FE9" w:rsidRPr="001D7F7E">
        <w:rPr>
          <w:noProof/>
        </w:rPr>
        <w:t>2</w:t>
      </w:r>
      <w:r w:rsidRPr="001D7F7E">
        <w:rPr>
          <w:noProof/>
        </w:rPr>
        <w:t>)</w:t>
      </w:r>
      <w:r w:rsidR="00AC3EBF" w:rsidRPr="001D7F7E">
        <w:rPr>
          <w:noProof/>
        </w:rPr>
        <w:t xml:space="preserve"> Käesoleva seaduse § 1 punktid </w:t>
      </w:r>
      <w:r w:rsidR="00880FE9" w:rsidRPr="001D7F7E">
        <w:rPr>
          <w:noProof/>
        </w:rPr>
        <w:t>1</w:t>
      </w:r>
      <w:r w:rsidR="00E06091" w:rsidRPr="001D7F7E">
        <w:rPr>
          <w:noProof/>
        </w:rPr>
        <w:t>, 4, 7, 10, 13, 16</w:t>
      </w:r>
      <w:r w:rsidR="00987638" w:rsidRPr="001D7F7E">
        <w:rPr>
          <w:noProof/>
        </w:rPr>
        <w:t xml:space="preserve"> ja </w:t>
      </w:r>
      <w:r w:rsidR="00E06091" w:rsidRPr="001D7F7E">
        <w:rPr>
          <w:noProof/>
        </w:rPr>
        <w:t>19</w:t>
      </w:r>
      <w:r w:rsidR="00880FE9" w:rsidRPr="001D7F7E">
        <w:rPr>
          <w:noProof/>
        </w:rPr>
        <w:t xml:space="preserve"> </w:t>
      </w:r>
      <w:del w:id="41" w:author="Aili Sandre" w:date="2024-09-16T11:49:00Z">
        <w:r w:rsidRPr="001D7F7E" w:rsidDel="00595C33">
          <w:rPr>
            <w:noProof/>
          </w:rPr>
          <w:delText xml:space="preserve"> </w:delText>
        </w:r>
      </w:del>
      <w:r w:rsidRPr="001D7F7E">
        <w:rPr>
          <w:noProof/>
        </w:rPr>
        <w:t xml:space="preserve">jõustuvad </w:t>
      </w:r>
      <w:r w:rsidR="0064311E" w:rsidRPr="001D7F7E">
        <w:rPr>
          <w:noProof/>
        </w:rPr>
        <w:t>202</w:t>
      </w:r>
      <w:r w:rsidR="00880FE9" w:rsidRPr="001D7F7E">
        <w:rPr>
          <w:noProof/>
        </w:rPr>
        <w:t>6</w:t>
      </w:r>
      <w:r w:rsidR="0064311E" w:rsidRPr="001D7F7E">
        <w:rPr>
          <w:noProof/>
        </w:rPr>
        <w:t>. aasta 1. jaanuaril.</w:t>
      </w:r>
    </w:p>
    <w:p w14:paraId="2B22E3BE" w14:textId="77777777" w:rsidR="0007227C" w:rsidRPr="001D7F7E" w:rsidRDefault="0007227C" w:rsidP="0007227C">
      <w:pPr>
        <w:jc w:val="both"/>
        <w:rPr>
          <w:noProof/>
        </w:rPr>
      </w:pPr>
    </w:p>
    <w:p w14:paraId="32C3C2D2" w14:textId="3E3AE222" w:rsidR="0007227C" w:rsidRPr="001D7F7E" w:rsidRDefault="0007227C" w:rsidP="0007227C">
      <w:pPr>
        <w:jc w:val="both"/>
        <w:rPr>
          <w:noProof/>
        </w:rPr>
      </w:pPr>
      <w:r w:rsidRPr="001D7F7E">
        <w:rPr>
          <w:noProof/>
        </w:rPr>
        <w:t>(3) Käesoleva seaduse § 1 punktid 23 ja 27 jõustuvad 2026. aasta 1. mail.</w:t>
      </w:r>
    </w:p>
    <w:p w14:paraId="49731A71" w14:textId="77777777" w:rsidR="002F45C9" w:rsidRPr="001D7F7E" w:rsidRDefault="002F45C9" w:rsidP="00535EF9">
      <w:pPr>
        <w:jc w:val="both"/>
        <w:rPr>
          <w:noProof/>
        </w:rPr>
      </w:pPr>
    </w:p>
    <w:p w14:paraId="645D948A" w14:textId="0DC5A389" w:rsidR="00880FE9" w:rsidRPr="001D7F7E" w:rsidRDefault="00880FE9" w:rsidP="00535EF9">
      <w:pPr>
        <w:jc w:val="both"/>
        <w:rPr>
          <w:noProof/>
        </w:rPr>
      </w:pPr>
      <w:r w:rsidRPr="001D7F7E">
        <w:rPr>
          <w:noProof/>
        </w:rPr>
        <w:t>(</w:t>
      </w:r>
      <w:r w:rsidR="0007227C" w:rsidRPr="001D7F7E">
        <w:rPr>
          <w:noProof/>
        </w:rPr>
        <w:t>4</w:t>
      </w:r>
      <w:r w:rsidRPr="001D7F7E">
        <w:rPr>
          <w:noProof/>
        </w:rPr>
        <w:t>) Käesoleva seaduse § 1 punktid 2</w:t>
      </w:r>
      <w:r w:rsidR="00E06091" w:rsidRPr="001D7F7E">
        <w:rPr>
          <w:noProof/>
        </w:rPr>
        <w:t xml:space="preserve">, 5, 8, 11, 14, 17 </w:t>
      </w:r>
      <w:r w:rsidRPr="001D7F7E">
        <w:rPr>
          <w:noProof/>
        </w:rPr>
        <w:t xml:space="preserve">ja </w:t>
      </w:r>
      <w:r w:rsidR="00E06091" w:rsidRPr="001D7F7E">
        <w:rPr>
          <w:noProof/>
        </w:rPr>
        <w:t>20</w:t>
      </w:r>
      <w:r w:rsidRPr="001D7F7E">
        <w:rPr>
          <w:noProof/>
        </w:rPr>
        <w:t xml:space="preserve"> jõustuvad 2027. aasta 1. jaanuaril.</w:t>
      </w:r>
    </w:p>
    <w:p w14:paraId="6D953F3D" w14:textId="77777777" w:rsidR="002F45C9" w:rsidRPr="001D7F7E" w:rsidRDefault="002F45C9" w:rsidP="00535EF9">
      <w:pPr>
        <w:jc w:val="both"/>
        <w:rPr>
          <w:noProof/>
        </w:rPr>
      </w:pPr>
    </w:p>
    <w:p w14:paraId="1FAFB12E" w14:textId="35EE85DF" w:rsidR="0007227C" w:rsidRPr="001D7F7E" w:rsidRDefault="0007227C" w:rsidP="0007227C">
      <w:pPr>
        <w:jc w:val="both"/>
        <w:rPr>
          <w:noProof/>
        </w:rPr>
      </w:pPr>
      <w:r w:rsidRPr="001D7F7E">
        <w:rPr>
          <w:noProof/>
        </w:rPr>
        <w:t>(5) Käesoleva seaduse § 1 punktid 24 ja 28 jõustuvad 2027. aasta 1. mail.</w:t>
      </w:r>
    </w:p>
    <w:p w14:paraId="3FCD762B" w14:textId="77777777" w:rsidR="0007227C" w:rsidRPr="001D7F7E" w:rsidRDefault="0007227C" w:rsidP="00535EF9">
      <w:pPr>
        <w:jc w:val="both"/>
        <w:rPr>
          <w:noProof/>
        </w:rPr>
      </w:pPr>
    </w:p>
    <w:p w14:paraId="1DFB551B" w14:textId="49854F4A" w:rsidR="003E0121" w:rsidRPr="001D7F7E" w:rsidRDefault="00880FE9" w:rsidP="00535EF9">
      <w:pPr>
        <w:jc w:val="both"/>
        <w:rPr>
          <w:noProof/>
        </w:rPr>
      </w:pPr>
      <w:r w:rsidRPr="001D7F7E">
        <w:rPr>
          <w:noProof/>
        </w:rPr>
        <w:t>(</w:t>
      </w:r>
      <w:r w:rsidR="0007227C" w:rsidRPr="001D7F7E">
        <w:rPr>
          <w:noProof/>
        </w:rPr>
        <w:t>6</w:t>
      </w:r>
      <w:r w:rsidRPr="001D7F7E">
        <w:rPr>
          <w:noProof/>
        </w:rPr>
        <w:t>) Käesoleva seaduse § 1 punktid 3</w:t>
      </w:r>
      <w:r w:rsidR="00E06091" w:rsidRPr="001D7F7E">
        <w:rPr>
          <w:noProof/>
        </w:rPr>
        <w:t>, 6, 9, 12, 15, 18</w:t>
      </w:r>
      <w:r w:rsidRPr="001D7F7E">
        <w:rPr>
          <w:noProof/>
        </w:rPr>
        <w:t xml:space="preserve"> ja </w:t>
      </w:r>
      <w:r w:rsidR="00E06091" w:rsidRPr="001D7F7E">
        <w:rPr>
          <w:noProof/>
        </w:rPr>
        <w:t>21</w:t>
      </w:r>
      <w:r w:rsidRPr="001D7F7E">
        <w:rPr>
          <w:noProof/>
        </w:rPr>
        <w:t xml:space="preserve"> jõustuvad 2028. aasta 1. jaanuaril.</w:t>
      </w:r>
    </w:p>
    <w:p w14:paraId="35B26F7A" w14:textId="77777777" w:rsidR="00880FE9" w:rsidRPr="001D7F7E" w:rsidRDefault="00880FE9" w:rsidP="00535EF9">
      <w:pPr>
        <w:jc w:val="both"/>
        <w:rPr>
          <w:noProof/>
        </w:rPr>
      </w:pPr>
    </w:p>
    <w:p w14:paraId="4655C74A" w14:textId="2C5ABF46" w:rsidR="00880FE9" w:rsidRPr="001D7F7E" w:rsidRDefault="0007227C" w:rsidP="00535EF9">
      <w:pPr>
        <w:jc w:val="both"/>
        <w:rPr>
          <w:noProof/>
        </w:rPr>
      </w:pPr>
      <w:commentRangeStart w:id="42"/>
      <w:r w:rsidRPr="001D7F7E">
        <w:rPr>
          <w:noProof/>
        </w:rPr>
        <w:t>(7) Käesoleva seaduse § 1 punktid 25 ja 29 jõustuvad 2028. aasta 1. mail.</w:t>
      </w:r>
      <w:commentRangeEnd w:id="42"/>
      <w:r w:rsidR="00700695">
        <w:rPr>
          <w:rStyle w:val="Kommentaariviide"/>
        </w:rPr>
        <w:commentReference w:id="42"/>
      </w:r>
    </w:p>
    <w:p w14:paraId="59A0A6D6" w14:textId="4BCAB632" w:rsidR="00AD7F97" w:rsidRPr="001D7F7E" w:rsidRDefault="00AD7F97" w:rsidP="00535EF9">
      <w:pPr>
        <w:jc w:val="both"/>
        <w:rPr>
          <w:noProof/>
        </w:rPr>
      </w:pPr>
    </w:p>
    <w:p w14:paraId="71C5C95C" w14:textId="77777777" w:rsidR="003E0121" w:rsidRPr="001D7F7E" w:rsidRDefault="003E0121" w:rsidP="00535EF9">
      <w:pPr>
        <w:jc w:val="both"/>
        <w:rPr>
          <w:noProof/>
          <w:color w:val="000000" w:themeColor="text1"/>
        </w:rPr>
      </w:pPr>
    </w:p>
    <w:p w14:paraId="032D4859" w14:textId="5D3B3D45" w:rsidR="00554FCA" w:rsidRPr="001D7F7E" w:rsidRDefault="00C66C72" w:rsidP="00535EF9">
      <w:pPr>
        <w:jc w:val="both"/>
      </w:pPr>
      <w:r w:rsidRPr="001D7F7E">
        <w:t xml:space="preserve">Lauri </w:t>
      </w:r>
      <w:proofErr w:type="spellStart"/>
      <w:r w:rsidRPr="001D7F7E">
        <w:t>Hussar</w:t>
      </w:r>
      <w:proofErr w:type="spellEnd"/>
    </w:p>
    <w:p w14:paraId="7B3D2152" w14:textId="77777777" w:rsidR="00554FCA" w:rsidRPr="001D7F7E" w:rsidRDefault="00554FCA" w:rsidP="00535EF9">
      <w:pPr>
        <w:jc w:val="both"/>
      </w:pPr>
      <w:r w:rsidRPr="001D7F7E">
        <w:t>Riigikogu esimees</w:t>
      </w:r>
    </w:p>
    <w:p w14:paraId="73344053" w14:textId="77777777" w:rsidR="00554FCA" w:rsidRPr="001D7F7E" w:rsidRDefault="00554FCA" w:rsidP="00535EF9">
      <w:pPr>
        <w:jc w:val="both"/>
      </w:pPr>
    </w:p>
    <w:p w14:paraId="36949289" w14:textId="48CDED97" w:rsidR="00554FCA" w:rsidRPr="001D7F7E" w:rsidRDefault="00554FCA" w:rsidP="00535EF9">
      <w:pPr>
        <w:pBdr>
          <w:bottom w:val="single" w:sz="12" w:space="1" w:color="auto"/>
        </w:pBdr>
        <w:jc w:val="both"/>
      </w:pPr>
      <w:r w:rsidRPr="001D7F7E">
        <w:t>Tallinn,……………20</w:t>
      </w:r>
      <w:r w:rsidR="00B735A9" w:rsidRPr="001D7F7E">
        <w:t>2</w:t>
      </w:r>
      <w:r w:rsidR="0007227C" w:rsidRPr="001D7F7E">
        <w:t>4</w:t>
      </w:r>
      <w:r w:rsidR="00342EF4" w:rsidRPr="001D7F7E">
        <w:t>. a</w:t>
      </w:r>
    </w:p>
    <w:p w14:paraId="7CC65846" w14:textId="77777777" w:rsidR="00554FCA" w:rsidRPr="001D7F7E" w:rsidRDefault="00554FCA" w:rsidP="00535EF9">
      <w:pPr>
        <w:pBdr>
          <w:bottom w:val="single" w:sz="12" w:space="1" w:color="auto"/>
        </w:pBdr>
        <w:jc w:val="both"/>
      </w:pPr>
    </w:p>
    <w:p w14:paraId="603572B5" w14:textId="3E3C7771" w:rsidR="00554FCA" w:rsidRPr="001D7F7E" w:rsidRDefault="00554FCA" w:rsidP="00535EF9">
      <w:pPr>
        <w:jc w:val="both"/>
      </w:pPr>
      <w:r w:rsidRPr="001D7F7E">
        <w:t>Algatab Vabariigi Valitsus……………..20</w:t>
      </w:r>
      <w:r w:rsidR="00B735A9" w:rsidRPr="001D7F7E">
        <w:t>2</w:t>
      </w:r>
      <w:r w:rsidR="0007227C" w:rsidRPr="001D7F7E">
        <w:t>4</w:t>
      </w:r>
      <w:r w:rsidRPr="001D7F7E">
        <w:t>. a</w:t>
      </w:r>
    </w:p>
    <w:p w14:paraId="7D7E7E90" w14:textId="77777777" w:rsidR="00554FCA" w:rsidRPr="001D7F7E" w:rsidRDefault="00554FCA" w:rsidP="00535EF9">
      <w:pPr>
        <w:jc w:val="both"/>
      </w:pPr>
    </w:p>
    <w:p w14:paraId="78CA6155" w14:textId="77777777" w:rsidR="00554FCA" w:rsidRPr="001D7F7E" w:rsidRDefault="00554FCA" w:rsidP="00535EF9">
      <w:pPr>
        <w:jc w:val="both"/>
      </w:pPr>
      <w:r w:rsidRPr="001D7F7E">
        <w:t>(</w:t>
      </w:r>
      <w:r w:rsidRPr="001D7F7E">
        <w:rPr>
          <w:i/>
        </w:rPr>
        <w:t>allkirjastatud digitaalselt</w:t>
      </w:r>
      <w:r w:rsidRPr="001D7F7E">
        <w:t>)</w:t>
      </w:r>
    </w:p>
    <w:p w14:paraId="0704E003" w14:textId="77777777" w:rsidR="00554FCA" w:rsidRPr="001D7F7E" w:rsidRDefault="00554FCA" w:rsidP="00535EF9">
      <w:pPr>
        <w:jc w:val="both"/>
      </w:pPr>
      <w:r w:rsidRPr="001D7F7E">
        <w:rPr>
          <w:lang w:val="af-ZA"/>
        </w:rPr>
        <w:t xml:space="preserve">Heili </w:t>
      </w:r>
      <w:r w:rsidRPr="001D7F7E">
        <w:t>Tõnisson</w:t>
      </w:r>
    </w:p>
    <w:p w14:paraId="61127661" w14:textId="77777777" w:rsidR="00554FCA" w:rsidRPr="00BB741C" w:rsidRDefault="00554FCA" w:rsidP="00535EF9">
      <w:pPr>
        <w:jc w:val="both"/>
      </w:pPr>
      <w:r w:rsidRPr="001D7F7E">
        <w:t>Valitsuse nõunik</w:t>
      </w:r>
    </w:p>
    <w:p w14:paraId="1C545649" w14:textId="77777777" w:rsidR="0078726E" w:rsidRPr="00BB741C" w:rsidRDefault="0078726E" w:rsidP="00535EF9">
      <w:pPr>
        <w:autoSpaceDE w:val="0"/>
        <w:autoSpaceDN w:val="0"/>
        <w:adjustRightInd w:val="0"/>
        <w:jc w:val="both"/>
        <w:rPr>
          <w:rFonts w:eastAsiaTheme="minorHAnsi"/>
          <w:color w:val="000000"/>
          <w:lang w:eastAsia="en-US"/>
        </w:rPr>
      </w:pPr>
    </w:p>
    <w:sectPr w:rsidR="0078726E" w:rsidRPr="00BB741C">
      <w:footerReference w:type="default" r:id="rId12"/>
      <w:pgSz w:w="11906" w:h="16838"/>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 w:author="Markus Ühtigi" w:date="2024-09-16T09:07:00Z" w:initials="MÜ">
    <w:p w14:paraId="24414C50" w14:textId="77777777" w:rsidR="00700695" w:rsidRDefault="00700695" w:rsidP="00700695">
      <w:pPr>
        <w:pStyle w:val="Kommentaaritekst"/>
      </w:pPr>
      <w:r>
        <w:rPr>
          <w:rStyle w:val="Kommentaariviide"/>
        </w:rPr>
        <w:annotationRef/>
      </w:r>
      <w:r>
        <w:t>Riigikogu juhatuse 2014. aasta 10. aprilli otsusega nr 70 kehtestatud eelnõu ja seletuskirja vormistamise juhendi kohaselt (lk 2) peaksid veerised olema vasakul 3 cm ning ülal, all, paremas 2 cm. Põhitekst peaks algama pealkirja järel ülejärgmiselt realt.</w:t>
      </w:r>
    </w:p>
  </w:comment>
  <w:comment w:id="4" w:author="Markus Ühtigi" w:date="2024-09-16T14:00:00Z" w:initials="MÜ">
    <w:p w14:paraId="5C19F5BC" w14:textId="77777777" w:rsidR="003A09FF" w:rsidRDefault="003A09FF" w:rsidP="003A09FF">
      <w:pPr>
        <w:pStyle w:val="Kommentaaritekst"/>
      </w:pPr>
      <w:r>
        <w:rPr>
          <w:rStyle w:val="Kommentaariviide"/>
        </w:rPr>
        <w:annotationRef/>
      </w:r>
      <w:r>
        <w:t>Järgnev soovitus lähtuvalt punktidest 1-29. HÕNTE käsiraamatu lk 92 kohaselt tuleks kasutada muutmisvormelina "asendatakse", kui tegemist on üksikute arvude muutmisega näiteks (nagu hetkel on). Samas ei ole vale kasutada ka "muudetakse ja sõnastatakse", kuivõrd see annab lugejale terviklikuma ülevaate. Siiski ökonoomsuse huvides soovitame kaaluda tulevikus sellistes olukordades asendamisvormeli kasutamist. Selle kasutamise kohta vt näiteks HÕNTE käsiraamat lk 86.</w:t>
      </w:r>
    </w:p>
  </w:comment>
  <w:comment w:id="42" w:author="Markus Ühtigi" w:date="2024-09-16T09:10:00Z" w:initials="MÜ">
    <w:p w14:paraId="1C0B915A" w14:textId="5AC9972B" w:rsidR="00700695" w:rsidRDefault="00700695" w:rsidP="00700695">
      <w:pPr>
        <w:pStyle w:val="Kommentaaritekst"/>
      </w:pPr>
      <w:r>
        <w:rPr>
          <w:rStyle w:val="Kommentaariviide"/>
        </w:rPr>
        <w:annotationRef/>
      </w:r>
      <w:r>
        <w:t>Peale eelnõu põhiteksti lõppu peaks olema kolm tühja rida. Vt ülal viidatud juhend lk 3.</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24414C50" w15:done="0"/>
  <w15:commentEx w15:paraId="5C19F5BC" w15:done="0"/>
  <w15:commentEx w15:paraId="1C0B915A"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A9273B9" w16cex:dateUtc="2024-09-16T06:07:00Z"/>
  <w16cex:commentExtensible w16cex:durableId="2A92B898" w16cex:dateUtc="2024-09-16T11:00:00Z"/>
  <w16cex:commentExtensible w16cex:durableId="2A92747F" w16cex:dateUtc="2024-09-16T06:1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4414C50" w16cid:durableId="2A9273B9"/>
  <w16cid:commentId w16cid:paraId="5C19F5BC" w16cid:durableId="2A92B898"/>
  <w16cid:commentId w16cid:paraId="1C0B915A" w16cid:durableId="2A92747F"/>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5671B9" w14:textId="77777777" w:rsidR="00C70726" w:rsidRDefault="00C70726" w:rsidP="00C70726">
      <w:r>
        <w:separator/>
      </w:r>
    </w:p>
  </w:endnote>
  <w:endnote w:type="continuationSeparator" w:id="0">
    <w:p w14:paraId="63C2BB20" w14:textId="77777777" w:rsidR="00C70726" w:rsidRDefault="00C70726" w:rsidP="00C707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65362839"/>
      <w:docPartObj>
        <w:docPartGallery w:val="Page Numbers (Bottom of Page)"/>
        <w:docPartUnique/>
      </w:docPartObj>
    </w:sdtPr>
    <w:sdtEndPr/>
    <w:sdtContent>
      <w:p w14:paraId="65512770" w14:textId="124244CD" w:rsidR="00C70726" w:rsidRDefault="00C70726">
        <w:pPr>
          <w:pStyle w:val="Jalus"/>
          <w:jc w:val="center"/>
        </w:pPr>
        <w:r>
          <w:fldChar w:fldCharType="begin"/>
        </w:r>
        <w:r>
          <w:instrText>PAGE   \* MERGEFORMAT</w:instrText>
        </w:r>
        <w:r>
          <w:fldChar w:fldCharType="separate"/>
        </w:r>
        <w:r w:rsidR="00090F78">
          <w:rPr>
            <w:noProof/>
          </w:rPr>
          <w:t>4</w:t>
        </w:r>
        <w:r>
          <w:fldChar w:fldCharType="end"/>
        </w:r>
      </w:p>
    </w:sdtContent>
  </w:sdt>
  <w:p w14:paraId="0B38BABC" w14:textId="77777777" w:rsidR="00C70726" w:rsidRDefault="00C70726">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0D3F2C" w14:textId="77777777" w:rsidR="00C70726" w:rsidRDefault="00C70726" w:rsidP="00C70726">
      <w:r>
        <w:separator/>
      </w:r>
    </w:p>
  </w:footnote>
  <w:footnote w:type="continuationSeparator" w:id="0">
    <w:p w14:paraId="0931A76E" w14:textId="77777777" w:rsidR="00C70726" w:rsidRDefault="00C70726" w:rsidP="00C7072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A76F2C"/>
    <w:multiLevelType w:val="hybridMultilevel"/>
    <w:tmpl w:val="65F03450"/>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3D92437E"/>
    <w:multiLevelType w:val="hybridMultilevel"/>
    <w:tmpl w:val="D4DA5AAE"/>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52A1205B"/>
    <w:multiLevelType w:val="hybridMultilevel"/>
    <w:tmpl w:val="87AA0420"/>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58322CFB"/>
    <w:multiLevelType w:val="hybridMultilevel"/>
    <w:tmpl w:val="8A72CB6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 w15:restartNumberingAfterBreak="0">
    <w:nsid w:val="60BC4FDC"/>
    <w:multiLevelType w:val="hybridMultilevel"/>
    <w:tmpl w:val="92403FC8"/>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7BD90F56"/>
    <w:multiLevelType w:val="hybridMultilevel"/>
    <w:tmpl w:val="021C50C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7F455AAE"/>
    <w:multiLevelType w:val="hybridMultilevel"/>
    <w:tmpl w:val="D3560B3E"/>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1546256508">
    <w:abstractNumId w:val="2"/>
  </w:num>
  <w:num w:numId="2" w16cid:durableId="729154528">
    <w:abstractNumId w:val="4"/>
  </w:num>
  <w:num w:numId="3" w16cid:durableId="98917448">
    <w:abstractNumId w:val="1"/>
  </w:num>
  <w:num w:numId="4" w16cid:durableId="1276408675">
    <w:abstractNumId w:val="6"/>
  </w:num>
  <w:num w:numId="5" w16cid:durableId="1962153067">
    <w:abstractNumId w:val="5"/>
  </w:num>
  <w:num w:numId="6" w16cid:durableId="1430395020">
    <w:abstractNumId w:val="3"/>
  </w:num>
  <w:num w:numId="7" w16cid:durableId="1163423972">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arkus Ühtigi">
    <w15:presenceInfo w15:providerId="AD" w15:userId="S-1-5-21-23267018-1296325175-649218145-117111"/>
  </w15:person>
  <w15:person w15:author="Aili Sandre">
    <w15:presenceInfo w15:providerId="AD" w15:userId="S::Aili.Sandre@just.ee::21c2fdd4-4be7-4997-be10-55426eb6f32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C5057"/>
    <w:rsid w:val="00001FE9"/>
    <w:rsid w:val="00003F5F"/>
    <w:rsid w:val="000111A5"/>
    <w:rsid w:val="000121AF"/>
    <w:rsid w:val="0001229B"/>
    <w:rsid w:val="000252C4"/>
    <w:rsid w:val="000627C1"/>
    <w:rsid w:val="0007227C"/>
    <w:rsid w:val="0008201F"/>
    <w:rsid w:val="00087A8B"/>
    <w:rsid w:val="00090F78"/>
    <w:rsid w:val="000D2F21"/>
    <w:rsid w:val="000F4B87"/>
    <w:rsid w:val="000F5712"/>
    <w:rsid w:val="00102BBB"/>
    <w:rsid w:val="00106366"/>
    <w:rsid w:val="00110AB2"/>
    <w:rsid w:val="00131175"/>
    <w:rsid w:val="001320E2"/>
    <w:rsid w:val="001466FF"/>
    <w:rsid w:val="00167F04"/>
    <w:rsid w:val="00183614"/>
    <w:rsid w:val="001938E6"/>
    <w:rsid w:val="001B2F20"/>
    <w:rsid w:val="001B5B13"/>
    <w:rsid w:val="001C50A5"/>
    <w:rsid w:val="001D7F7E"/>
    <w:rsid w:val="001E3250"/>
    <w:rsid w:val="001E60E5"/>
    <w:rsid w:val="001F45AC"/>
    <w:rsid w:val="001F5336"/>
    <w:rsid w:val="00203956"/>
    <w:rsid w:val="00210E30"/>
    <w:rsid w:val="00212101"/>
    <w:rsid w:val="0023118B"/>
    <w:rsid w:val="002464B1"/>
    <w:rsid w:val="00265FC4"/>
    <w:rsid w:val="002A0774"/>
    <w:rsid w:val="002B55D6"/>
    <w:rsid w:val="002F2805"/>
    <w:rsid w:val="002F45C9"/>
    <w:rsid w:val="003219A7"/>
    <w:rsid w:val="00330582"/>
    <w:rsid w:val="0033481E"/>
    <w:rsid w:val="00342EF4"/>
    <w:rsid w:val="00345DC1"/>
    <w:rsid w:val="00347A24"/>
    <w:rsid w:val="00374849"/>
    <w:rsid w:val="00374D3D"/>
    <w:rsid w:val="00374FA9"/>
    <w:rsid w:val="00387491"/>
    <w:rsid w:val="00396DCA"/>
    <w:rsid w:val="003A09FF"/>
    <w:rsid w:val="003A67DF"/>
    <w:rsid w:val="003B49A2"/>
    <w:rsid w:val="003B4F61"/>
    <w:rsid w:val="003B5E68"/>
    <w:rsid w:val="003B6E4D"/>
    <w:rsid w:val="003E0121"/>
    <w:rsid w:val="003E0456"/>
    <w:rsid w:val="003E2324"/>
    <w:rsid w:val="003F67B0"/>
    <w:rsid w:val="00412E25"/>
    <w:rsid w:val="00427C2A"/>
    <w:rsid w:val="00440750"/>
    <w:rsid w:val="00470B9F"/>
    <w:rsid w:val="00472A52"/>
    <w:rsid w:val="00494409"/>
    <w:rsid w:val="004A6CA1"/>
    <w:rsid w:val="004B2355"/>
    <w:rsid w:val="004D4CC0"/>
    <w:rsid w:val="004E23B0"/>
    <w:rsid w:val="004F028D"/>
    <w:rsid w:val="004F21E0"/>
    <w:rsid w:val="00510AA0"/>
    <w:rsid w:val="00531FE1"/>
    <w:rsid w:val="005351AC"/>
    <w:rsid w:val="00535EF9"/>
    <w:rsid w:val="00545710"/>
    <w:rsid w:val="0055144F"/>
    <w:rsid w:val="005547D9"/>
    <w:rsid w:val="00554FCA"/>
    <w:rsid w:val="00567325"/>
    <w:rsid w:val="005842BC"/>
    <w:rsid w:val="00595C33"/>
    <w:rsid w:val="005C57D8"/>
    <w:rsid w:val="005E0606"/>
    <w:rsid w:val="005E3AC1"/>
    <w:rsid w:val="005E3E3E"/>
    <w:rsid w:val="005E5DA3"/>
    <w:rsid w:val="005F3B66"/>
    <w:rsid w:val="005F6F69"/>
    <w:rsid w:val="006140CF"/>
    <w:rsid w:val="006161DD"/>
    <w:rsid w:val="00624F5C"/>
    <w:rsid w:val="00626984"/>
    <w:rsid w:val="0062731D"/>
    <w:rsid w:val="00632DC3"/>
    <w:rsid w:val="0063636C"/>
    <w:rsid w:val="00636E80"/>
    <w:rsid w:val="0064311E"/>
    <w:rsid w:val="00656BF7"/>
    <w:rsid w:val="00670C1D"/>
    <w:rsid w:val="006720C4"/>
    <w:rsid w:val="00683E58"/>
    <w:rsid w:val="00691849"/>
    <w:rsid w:val="006D6B01"/>
    <w:rsid w:val="006F2C43"/>
    <w:rsid w:val="006F76D4"/>
    <w:rsid w:val="00700695"/>
    <w:rsid w:val="007332A2"/>
    <w:rsid w:val="007500FE"/>
    <w:rsid w:val="00751B80"/>
    <w:rsid w:val="00755198"/>
    <w:rsid w:val="00756BF4"/>
    <w:rsid w:val="0076115D"/>
    <w:rsid w:val="0078726E"/>
    <w:rsid w:val="00796FB6"/>
    <w:rsid w:val="00797E96"/>
    <w:rsid w:val="007A7B2B"/>
    <w:rsid w:val="007D182D"/>
    <w:rsid w:val="007F5C85"/>
    <w:rsid w:val="007F7857"/>
    <w:rsid w:val="00804D45"/>
    <w:rsid w:val="00810567"/>
    <w:rsid w:val="00813BAA"/>
    <w:rsid w:val="008324D5"/>
    <w:rsid w:val="008403A5"/>
    <w:rsid w:val="00856191"/>
    <w:rsid w:val="00865C92"/>
    <w:rsid w:val="00871394"/>
    <w:rsid w:val="00874C97"/>
    <w:rsid w:val="00880FE9"/>
    <w:rsid w:val="00886248"/>
    <w:rsid w:val="008A265E"/>
    <w:rsid w:val="008A29F2"/>
    <w:rsid w:val="008C106D"/>
    <w:rsid w:val="008F0E9C"/>
    <w:rsid w:val="009063A4"/>
    <w:rsid w:val="00926D92"/>
    <w:rsid w:val="00931358"/>
    <w:rsid w:val="00931854"/>
    <w:rsid w:val="00936EFA"/>
    <w:rsid w:val="009417D4"/>
    <w:rsid w:val="009748D3"/>
    <w:rsid w:val="00980A41"/>
    <w:rsid w:val="00987638"/>
    <w:rsid w:val="009A3FCA"/>
    <w:rsid w:val="009A4808"/>
    <w:rsid w:val="009B637D"/>
    <w:rsid w:val="009D6CB1"/>
    <w:rsid w:val="009E265A"/>
    <w:rsid w:val="009E77FF"/>
    <w:rsid w:val="009E7964"/>
    <w:rsid w:val="009F3E5C"/>
    <w:rsid w:val="00A10D8A"/>
    <w:rsid w:val="00A12502"/>
    <w:rsid w:val="00A3167E"/>
    <w:rsid w:val="00A36CC6"/>
    <w:rsid w:val="00A5347B"/>
    <w:rsid w:val="00A61B92"/>
    <w:rsid w:val="00A651D4"/>
    <w:rsid w:val="00A949C6"/>
    <w:rsid w:val="00A955F6"/>
    <w:rsid w:val="00AA0C02"/>
    <w:rsid w:val="00AA43CA"/>
    <w:rsid w:val="00AA5E91"/>
    <w:rsid w:val="00AB2A04"/>
    <w:rsid w:val="00AC3EBF"/>
    <w:rsid w:val="00AC47D0"/>
    <w:rsid w:val="00AD7F97"/>
    <w:rsid w:val="00AE0D45"/>
    <w:rsid w:val="00AE5052"/>
    <w:rsid w:val="00B03A04"/>
    <w:rsid w:val="00B0678F"/>
    <w:rsid w:val="00B12A4E"/>
    <w:rsid w:val="00B37B92"/>
    <w:rsid w:val="00B45215"/>
    <w:rsid w:val="00B5411F"/>
    <w:rsid w:val="00B62370"/>
    <w:rsid w:val="00B735A9"/>
    <w:rsid w:val="00B74CE6"/>
    <w:rsid w:val="00B8327A"/>
    <w:rsid w:val="00B840B0"/>
    <w:rsid w:val="00B937C7"/>
    <w:rsid w:val="00B9782D"/>
    <w:rsid w:val="00BA66E2"/>
    <w:rsid w:val="00BA76FE"/>
    <w:rsid w:val="00BB6804"/>
    <w:rsid w:val="00BB741C"/>
    <w:rsid w:val="00BC38A9"/>
    <w:rsid w:val="00BD0141"/>
    <w:rsid w:val="00BD1A25"/>
    <w:rsid w:val="00BD4B47"/>
    <w:rsid w:val="00BF05B1"/>
    <w:rsid w:val="00BF4494"/>
    <w:rsid w:val="00BF4F2C"/>
    <w:rsid w:val="00C0457C"/>
    <w:rsid w:val="00C138F9"/>
    <w:rsid w:val="00C16CAB"/>
    <w:rsid w:val="00C170FE"/>
    <w:rsid w:val="00C245CF"/>
    <w:rsid w:val="00C44724"/>
    <w:rsid w:val="00C51572"/>
    <w:rsid w:val="00C63A9B"/>
    <w:rsid w:val="00C6508E"/>
    <w:rsid w:val="00C652B9"/>
    <w:rsid w:val="00C66C72"/>
    <w:rsid w:val="00C70726"/>
    <w:rsid w:val="00C716A1"/>
    <w:rsid w:val="00C83B5D"/>
    <w:rsid w:val="00CA294F"/>
    <w:rsid w:val="00CA5E78"/>
    <w:rsid w:val="00CB2CEA"/>
    <w:rsid w:val="00CB687D"/>
    <w:rsid w:val="00CD5E45"/>
    <w:rsid w:val="00CF0982"/>
    <w:rsid w:val="00CF65CB"/>
    <w:rsid w:val="00D0048F"/>
    <w:rsid w:val="00D17EAE"/>
    <w:rsid w:val="00D569F2"/>
    <w:rsid w:val="00D61CE5"/>
    <w:rsid w:val="00D670EF"/>
    <w:rsid w:val="00D718C6"/>
    <w:rsid w:val="00D85AE6"/>
    <w:rsid w:val="00D86A8A"/>
    <w:rsid w:val="00D86DA5"/>
    <w:rsid w:val="00D93469"/>
    <w:rsid w:val="00DA02EF"/>
    <w:rsid w:val="00DC183E"/>
    <w:rsid w:val="00DC5057"/>
    <w:rsid w:val="00DD0539"/>
    <w:rsid w:val="00DD08B0"/>
    <w:rsid w:val="00DE4103"/>
    <w:rsid w:val="00DE6252"/>
    <w:rsid w:val="00DE73E6"/>
    <w:rsid w:val="00E06091"/>
    <w:rsid w:val="00E11024"/>
    <w:rsid w:val="00E1168C"/>
    <w:rsid w:val="00E13D63"/>
    <w:rsid w:val="00E1609F"/>
    <w:rsid w:val="00E17257"/>
    <w:rsid w:val="00E21899"/>
    <w:rsid w:val="00E24D6B"/>
    <w:rsid w:val="00E32144"/>
    <w:rsid w:val="00E32AC4"/>
    <w:rsid w:val="00E45AB3"/>
    <w:rsid w:val="00E675B0"/>
    <w:rsid w:val="00E83432"/>
    <w:rsid w:val="00E97677"/>
    <w:rsid w:val="00EB6D09"/>
    <w:rsid w:val="00EC233D"/>
    <w:rsid w:val="00ED6D65"/>
    <w:rsid w:val="00F001AA"/>
    <w:rsid w:val="00F0187E"/>
    <w:rsid w:val="00F027B6"/>
    <w:rsid w:val="00F06457"/>
    <w:rsid w:val="00F107CF"/>
    <w:rsid w:val="00F11792"/>
    <w:rsid w:val="00F17DF9"/>
    <w:rsid w:val="00F47D7A"/>
    <w:rsid w:val="00F51B99"/>
    <w:rsid w:val="00F56425"/>
    <w:rsid w:val="00F82868"/>
    <w:rsid w:val="00FA3AF3"/>
    <w:rsid w:val="00FB0FBF"/>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CA78A3"/>
  <w15:chartTrackingRefBased/>
  <w15:docId w15:val="{AB6BE2D1-1000-4D95-B9E6-AB2C3C81B6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DC5057"/>
    <w:pPr>
      <w:spacing w:after="0" w:line="240" w:lineRule="auto"/>
    </w:pPr>
    <w:rPr>
      <w:rFonts w:ascii="Times New Roman" w:eastAsia="Times New Roman" w:hAnsi="Times New Roman" w:cs="Times New Roman"/>
      <w:sz w:val="24"/>
      <w:szCs w:val="24"/>
      <w:lang w:eastAsia="et-E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Normaallaadveeb">
    <w:name w:val="Normal (Web)"/>
    <w:basedOn w:val="Normaallaad"/>
    <w:link w:val="NormaallaadveebMrk"/>
    <w:uiPriority w:val="99"/>
    <w:rsid w:val="00DC5057"/>
    <w:pPr>
      <w:spacing w:before="100" w:beforeAutospacing="1" w:after="100" w:afterAutospacing="1"/>
    </w:pPr>
    <w:rPr>
      <w:color w:val="000000"/>
    </w:rPr>
  </w:style>
  <w:style w:type="character" w:customStyle="1" w:styleId="NormaallaadveebMrk">
    <w:name w:val="Normaallaad (veeb) Märk"/>
    <w:basedOn w:val="Liguvaikefont"/>
    <w:link w:val="Normaallaadveeb"/>
    <w:uiPriority w:val="99"/>
    <w:locked/>
    <w:rsid w:val="00DC5057"/>
    <w:rPr>
      <w:rFonts w:ascii="Times New Roman" w:eastAsia="Times New Roman" w:hAnsi="Times New Roman" w:cs="Times New Roman"/>
      <w:color w:val="000000"/>
      <w:sz w:val="24"/>
      <w:szCs w:val="24"/>
      <w:lang w:eastAsia="et-EE"/>
    </w:rPr>
  </w:style>
  <w:style w:type="table" w:styleId="Kontuurtabel">
    <w:name w:val="Table Grid"/>
    <w:basedOn w:val="Normaaltabel"/>
    <w:uiPriority w:val="39"/>
    <w:rsid w:val="000F571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oendilik">
    <w:name w:val="List Paragraph"/>
    <w:basedOn w:val="Normaallaad"/>
    <w:uiPriority w:val="34"/>
    <w:qFormat/>
    <w:rsid w:val="00347A24"/>
    <w:pPr>
      <w:ind w:left="720"/>
      <w:contextualSpacing/>
    </w:pPr>
  </w:style>
  <w:style w:type="paragraph" w:styleId="Jutumullitekst">
    <w:name w:val="Balloon Text"/>
    <w:basedOn w:val="Normaallaad"/>
    <w:link w:val="JutumullitekstMrk"/>
    <w:uiPriority w:val="99"/>
    <w:semiHidden/>
    <w:unhideWhenUsed/>
    <w:rsid w:val="005547D9"/>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5547D9"/>
    <w:rPr>
      <w:rFonts w:ascii="Segoe UI" w:eastAsia="Times New Roman" w:hAnsi="Segoe UI" w:cs="Segoe UI"/>
      <w:sz w:val="18"/>
      <w:szCs w:val="18"/>
      <w:lang w:eastAsia="et-EE"/>
    </w:rPr>
  </w:style>
  <w:style w:type="character" w:customStyle="1" w:styleId="mm">
    <w:name w:val="mm"/>
    <w:basedOn w:val="Liguvaikefont"/>
    <w:rsid w:val="00167F04"/>
  </w:style>
  <w:style w:type="character" w:styleId="Hperlink">
    <w:name w:val="Hyperlink"/>
    <w:basedOn w:val="Liguvaikefont"/>
    <w:uiPriority w:val="99"/>
    <w:semiHidden/>
    <w:unhideWhenUsed/>
    <w:rsid w:val="00167F04"/>
    <w:rPr>
      <w:color w:val="0000FF"/>
      <w:u w:val="single"/>
    </w:rPr>
  </w:style>
  <w:style w:type="paragraph" w:styleId="Pis">
    <w:name w:val="header"/>
    <w:basedOn w:val="Normaallaad"/>
    <w:link w:val="PisMrk"/>
    <w:uiPriority w:val="99"/>
    <w:unhideWhenUsed/>
    <w:rsid w:val="00C70726"/>
    <w:pPr>
      <w:tabs>
        <w:tab w:val="center" w:pos="4536"/>
        <w:tab w:val="right" w:pos="9072"/>
      </w:tabs>
    </w:pPr>
  </w:style>
  <w:style w:type="character" w:customStyle="1" w:styleId="PisMrk">
    <w:name w:val="Päis Märk"/>
    <w:basedOn w:val="Liguvaikefont"/>
    <w:link w:val="Pis"/>
    <w:uiPriority w:val="99"/>
    <w:rsid w:val="00C70726"/>
    <w:rPr>
      <w:rFonts w:ascii="Times New Roman" w:eastAsia="Times New Roman" w:hAnsi="Times New Roman" w:cs="Times New Roman"/>
      <w:sz w:val="24"/>
      <w:szCs w:val="24"/>
      <w:lang w:eastAsia="et-EE"/>
    </w:rPr>
  </w:style>
  <w:style w:type="paragraph" w:styleId="Jalus">
    <w:name w:val="footer"/>
    <w:basedOn w:val="Normaallaad"/>
    <w:link w:val="JalusMrk"/>
    <w:uiPriority w:val="99"/>
    <w:unhideWhenUsed/>
    <w:rsid w:val="00C70726"/>
    <w:pPr>
      <w:tabs>
        <w:tab w:val="center" w:pos="4536"/>
        <w:tab w:val="right" w:pos="9072"/>
      </w:tabs>
    </w:pPr>
  </w:style>
  <w:style w:type="character" w:customStyle="1" w:styleId="JalusMrk">
    <w:name w:val="Jalus Märk"/>
    <w:basedOn w:val="Liguvaikefont"/>
    <w:link w:val="Jalus"/>
    <w:uiPriority w:val="99"/>
    <w:rsid w:val="00C70726"/>
    <w:rPr>
      <w:rFonts w:ascii="Times New Roman" w:eastAsia="Times New Roman" w:hAnsi="Times New Roman" w:cs="Times New Roman"/>
      <w:sz w:val="24"/>
      <w:szCs w:val="24"/>
      <w:lang w:eastAsia="et-EE"/>
    </w:rPr>
  </w:style>
  <w:style w:type="paragraph" w:styleId="Redaktsioon">
    <w:name w:val="Revision"/>
    <w:hidden/>
    <w:uiPriority w:val="99"/>
    <w:semiHidden/>
    <w:rsid w:val="003E2324"/>
    <w:pPr>
      <w:spacing w:after="0" w:line="240" w:lineRule="auto"/>
    </w:pPr>
    <w:rPr>
      <w:rFonts w:ascii="Times New Roman" w:eastAsia="Times New Roman" w:hAnsi="Times New Roman" w:cs="Times New Roman"/>
      <w:sz w:val="24"/>
      <w:szCs w:val="24"/>
      <w:lang w:eastAsia="et-EE"/>
    </w:rPr>
  </w:style>
  <w:style w:type="paragraph" w:customStyle="1" w:styleId="Default">
    <w:name w:val="Default"/>
    <w:rsid w:val="0055144F"/>
    <w:pPr>
      <w:autoSpaceDE w:val="0"/>
      <w:autoSpaceDN w:val="0"/>
      <w:adjustRightInd w:val="0"/>
      <w:spacing w:after="0" w:line="240" w:lineRule="auto"/>
    </w:pPr>
    <w:rPr>
      <w:rFonts w:ascii="EUAlbertina" w:eastAsia="Times New Roman" w:hAnsi="EUAlbertina" w:cs="EUAlbertina"/>
      <w:color w:val="000000"/>
      <w:sz w:val="24"/>
      <w:szCs w:val="24"/>
    </w:rPr>
  </w:style>
  <w:style w:type="character" w:styleId="Kommentaariviide">
    <w:name w:val="annotation reference"/>
    <w:basedOn w:val="Liguvaikefont"/>
    <w:uiPriority w:val="99"/>
    <w:semiHidden/>
    <w:unhideWhenUsed/>
    <w:rsid w:val="00700695"/>
    <w:rPr>
      <w:sz w:val="16"/>
      <w:szCs w:val="16"/>
    </w:rPr>
  </w:style>
  <w:style w:type="paragraph" w:styleId="Kommentaaritekst">
    <w:name w:val="annotation text"/>
    <w:basedOn w:val="Normaallaad"/>
    <w:link w:val="KommentaaritekstMrk"/>
    <w:uiPriority w:val="99"/>
    <w:unhideWhenUsed/>
    <w:rsid w:val="00700695"/>
    <w:rPr>
      <w:sz w:val="20"/>
      <w:szCs w:val="20"/>
    </w:rPr>
  </w:style>
  <w:style w:type="character" w:customStyle="1" w:styleId="KommentaaritekstMrk">
    <w:name w:val="Kommentaari tekst Märk"/>
    <w:basedOn w:val="Liguvaikefont"/>
    <w:link w:val="Kommentaaritekst"/>
    <w:uiPriority w:val="99"/>
    <w:rsid w:val="00700695"/>
    <w:rPr>
      <w:rFonts w:ascii="Times New Roman" w:eastAsia="Times New Roman" w:hAnsi="Times New Roman" w:cs="Times New Roman"/>
      <w:sz w:val="20"/>
      <w:szCs w:val="20"/>
      <w:lang w:eastAsia="et-EE"/>
    </w:rPr>
  </w:style>
  <w:style w:type="paragraph" w:styleId="Kommentaariteema">
    <w:name w:val="annotation subject"/>
    <w:basedOn w:val="Kommentaaritekst"/>
    <w:next w:val="Kommentaaritekst"/>
    <w:link w:val="KommentaariteemaMrk"/>
    <w:uiPriority w:val="99"/>
    <w:semiHidden/>
    <w:unhideWhenUsed/>
    <w:rsid w:val="00700695"/>
    <w:rPr>
      <w:b/>
      <w:bCs/>
    </w:rPr>
  </w:style>
  <w:style w:type="character" w:customStyle="1" w:styleId="KommentaariteemaMrk">
    <w:name w:val="Kommentaari teema Märk"/>
    <w:basedOn w:val="KommentaaritekstMrk"/>
    <w:link w:val="Kommentaariteema"/>
    <w:uiPriority w:val="99"/>
    <w:semiHidden/>
    <w:rsid w:val="00700695"/>
    <w:rPr>
      <w:rFonts w:ascii="Times New Roman" w:eastAsia="Times New Roman" w:hAnsi="Times New Roman" w:cs="Times New Roman"/>
      <w:b/>
      <w:bCs/>
      <w:sz w:val="20"/>
      <w:szCs w:val="20"/>
      <w:lang w:eastAsia="et-E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3032342">
      <w:bodyDiv w:val="1"/>
      <w:marLeft w:val="0"/>
      <w:marRight w:val="0"/>
      <w:marTop w:val="0"/>
      <w:marBottom w:val="0"/>
      <w:divBdr>
        <w:top w:val="none" w:sz="0" w:space="0" w:color="auto"/>
        <w:left w:val="none" w:sz="0" w:space="0" w:color="auto"/>
        <w:bottom w:val="none" w:sz="0" w:space="0" w:color="auto"/>
        <w:right w:val="none" w:sz="0" w:space="0" w:color="auto"/>
      </w:divBdr>
    </w:div>
    <w:div w:id="165094838">
      <w:bodyDiv w:val="1"/>
      <w:marLeft w:val="0"/>
      <w:marRight w:val="0"/>
      <w:marTop w:val="0"/>
      <w:marBottom w:val="0"/>
      <w:divBdr>
        <w:top w:val="none" w:sz="0" w:space="0" w:color="auto"/>
        <w:left w:val="none" w:sz="0" w:space="0" w:color="auto"/>
        <w:bottom w:val="none" w:sz="0" w:space="0" w:color="auto"/>
        <w:right w:val="none" w:sz="0" w:space="0" w:color="auto"/>
      </w:divBdr>
    </w:div>
    <w:div w:id="875430459">
      <w:bodyDiv w:val="1"/>
      <w:marLeft w:val="0"/>
      <w:marRight w:val="0"/>
      <w:marTop w:val="0"/>
      <w:marBottom w:val="0"/>
      <w:divBdr>
        <w:top w:val="none" w:sz="0" w:space="0" w:color="auto"/>
        <w:left w:val="none" w:sz="0" w:space="0" w:color="auto"/>
        <w:bottom w:val="none" w:sz="0" w:space="0" w:color="auto"/>
        <w:right w:val="none" w:sz="0" w:space="0" w:color="auto"/>
      </w:divBdr>
    </w:div>
    <w:div w:id="1020862813">
      <w:bodyDiv w:val="1"/>
      <w:marLeft w:val="0"/>
      <w:marRight w:val="0"/>
      <w:marTop w:val="0"/>
      <w:marBottom w:val="0"/>
      <w:divBdr>
        <w:top w:val="none" w:sz="0" w:space="0" w:color="auto"/>
        <w:left w:val="none" w:sz="0" w:space="0" w:color="auto"/>
        <w:bottom w:val="none" w:sz="0" w:space="0" w:color="auto"/>
        <w:right w:val="none" w:sz="0" w:space="0" w:color="auto"/>
      </w:divBdr>
    </w:div>
    <w:div w:id="1048455868">
      <w:bodyDiv w:val="1"/>
      <w:marLeft w:val="0"/>
      <w:marRight w:val="0"/>
      <w:marTop w:val="0"/>
      <w:marBottom w:val="0"/>
      <w:divBdr>
        <w:top w:val="none" w:sz="0" w:space="0" w:color="auto"/>
        <w:left w:val="none" w:sz="0" w:space="0" w:color="auto"/>
        <w:bottom w:val="none" w:sz="0" w:space="0" w:color="auto"/>
        <w:right w:val="none" w:sz="0" w:space="0" w:color="auto"/>
      </w:divBdr>
    </w:div>
    <w:div w:id="12027465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theme" Target="theme/theme1.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C9D0C2-DE9D-42D7-A62E-C4F7A2110B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194</TotalTime>
  <Pages>5</Pages>
  <Words>1607</Words>
  <Characters>9324</Characters>
  <Application>Microsoft Office Word</Application>
  <DocSecurity>0</DocSecurity>
  <Lines>77</Lines>
  <Paragraphs>21</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RMIT</Company>
  <LinksUpToDate>false</LinksUpToDate>
  <CharactersWithSpaces>10910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Heidi Vessel</dc:creator>
  <cp:keywords/>
  <dc:description/>
  <cp:lastModifiedBy>Markus Ühtigi</cp:lastModifiedBy>
  <cp:revision>9</cp:revision>
  <cp:lastPrinted>2019-08-30T11:53:00Z</cp:lastPrinted>
  <dcterms:created xsi:type="dcterms:W3CDTF">2024-09-16T06:00:00Z</dcterms:created>
  <dcterms:modified xsi:type="dcterms:W3CDTF">2024-09-16T12:44:00Z</dcterms:modified>
</cp:coreProperties>
</file>